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28099EDB" w:rsidR="007B0630" w:rsidRPr="00D95093"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r w:rsidR="00F72179" w:rsidRPr="00D95093">
        <w:rPr>
          <w:b/>
          <w:sz w:val="28"/>
          <w:szCs w:val="28"/>
        </w:rPr>
        <w:t>на</w:t>
      </w:r>
      <w:bookmarkStart w:id="7" w:name="_Toc395169880"/>
      <w:bookmarkStart w:id="8" w:name="_Toc377555501"/>
      <w:bookmarkStart w:id="9" w:name="_Toc398881849"/>
      <w:bookmarkStart w:id="10" w:name="_Toc399233213"/>
      <w:bookmarkStart w:id="11" w:name="_Toc402520081"/>
      <w:bookmarkStart w:id="12" w:name="_Toc402524804"/>
      <w:bookmarkEnd w:id="6"/>
      <w:r w:rsidR="0077739F">
        <w:rPr>
          <w:b/>
          <w:sz w:val="28"/>
          <w:szCs w:val="28"/>
        </w:rPr>
        <w:t xml:space="preserve"> </w:t>
      </w:r>
      <w:r w:rsidR="0077739F" w:rsidRPr="0077739F">
        <w:rPr>
          <w:b/>
          <w:sz w:val="28"/>
          <w:szCs w:val="28"/>
        </w:rPr>
        <w:t>Оказание услуг по техническому освидетельс</w:t>
      </w:r>
      <w:r w:rsidR="0077739F">
        <w:rPr>
          <w:b/>
          <w:sz w:val="28"/>
          <w:szCs w:val="28"/>
        </w:rPr>
        <w:t>твованию</w:t>
      </w:r>
      <w:proofErr w:type="gramEnd"/>
      <w:r w:rsidR="0077739F">
        <w:rPr>
          <w:b/>
          <w:sz w:val="28"/>
          <w:szCs w:val="28"/>
        </w:rPr>
        <w:t xml:space="preserve"> лифтов в филиалах ПАО «МОЭК»</w:t>
      </w:r>
    </w:p>
    <w:p w14:paraId="37014F30" w14:textId="664593A8" w:rsidR="00DD3BA1" w:rsidRPr="00D95093" w:rsidRDefault="0077739F" w:rsidP="000F7F62">
      <w:pPr>
        <w:jc w:val="center"/>
        <w:rPr>
          <w:b/>
          <w:sz w:val="28"/>
          <w:szCs w:val="28"/>
        </w:rPr>
      </w:pPr>
      <w:bookmarkStart w:id="13" w:name="номер_ОЗП"/>
      <w:bookmarkEnd w:id="7"/>
      <w:bookmarkEnd w:id="8"/>
      <w:bookmarkEnd w:id="9"/>
      <w:bookmarkEnd w:id="10"/>
      <w:bookmarkEnd w:id="11"/>
      <w:bookmarkEnd w:id="12"/>
      <w:r>
        <w:rPr>
          <w:b/>
          <w:sz w:val="28"/>
          <w:szCs w:val="28"/>
        </w:rPr>
        <w:t>№ 10179</w:t>
      </w:r>
      <w:r w:rsidR="00D95093" w:rsidRPr="00D95093">
        <w:rPr>
          <w:b/>
          <w:sz w:val="28"/>
          <w:szCs w:val="28"/>
        </w:rPr>
        <w:t>/</w:t>
      </w:r>
      <w:proofErr w:type="gramStart"/>
      <w:r w:rsidR="00D95093" w:rsidRPr="00D95093">
        <w:rPr>
          <w:b/>
          <w:sz w:val="28"/>
          <w:szCs w:val="28"/>
        </w:rPr>
        <w:t>П</w:t>
      </w:r>
      <w:proofErr w:type="gramEnd"/>
      <w:r w:rsidR="00833554" w:rsidRPr="00D95093">
        <w:rPr>
          <w:b/>
          <w:sz w:val="28"/>
          <w:szCs w:val="28"/>
        </w:rPr>
        <w:t xml:space="preserve"> </w:t>
      </w:r>
    </w:p>
    <w:p w14:paraId="234707BD" w14:textId="3F54CEED" w:rsidR="009959F4" w:rsidRDefault="009959F4" w:rsidP="000F7F62">
      <w:pPr>
        <w:jc w:val="center"/>
        <w:rPr>
          <w:b/>
          <w:sz w:val="28"/>
          <w:szCs w:val="28"/>
        </w:rPr>
      </w:pPr>
      <w:r w:rsidRPr="00D95093">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6B5B4321" w14:textId="77777777" w:rsidR="00CC091D" w:rsidRPr="00D95093" w:rsidRDefault="00CC091D" w:rsidP="00BA021D">
            <w:pPr>
              <w:ind w:left="-55"/>
              <w:rPr>
                <w:sz w:val="24"/>
                <w:szCs w:val="24"/>
              </w:rPr>
            </w:pPr>
            <w:r w:rsidRPr="00D95093">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D95093" w:rsidRDefault="00CC091D" w:rsidP="00BA021D">
            <w:pPr>
              <w:ind w:hanging="55"/>
              <w:rPr>
                <w:sz w:val="24"/>
                <w:szCs w:val="24"/>
              </w:rPr>
            </w:pPr>
            <w:r w:rsidRPr="00D95093">
              <w:rPr>
                <w:sz w:val="24"/>
                <w:szCs w:val="24"/>
              </w:rPr>
              <w:t xml:space="preserve">(ООО «ППТК») </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7777777" w:rsidR="00CC091D" w:rsidRPr="00D95093" w:rsidRDefault="00CC091D" w:rsidP="00BA021D">
            <w:pPr>
              <w:ind w:hanging="55"/>
              <w:rPr>
                <w:sz w:val="24"/>
                <w:szCs w:val="24"/>
              </w:rPr>
            </w:pPr>
            <w:r w:rsidRPr="00D95093">
              <w:rPr>
                <w:sz w:val="24"/>
                <w:szCs w:val="24"/>
              </w:rPr>
              <w:t xml:space="preserve">142784, г. Москва,  ул. </w:t>
            </w:r>
            <w:proofErr w:type="spellStart"/>
            <w:r w:rsidRPr="00D95093">
              <w:rPr>
                <w:sz w:val="24"/>
                <w:szCs w:val="24"/>
              </w:rPr>
              <w:t>Верейская</w:t>
            </w:r>
            <w:proofErr w:type="spellEnd"/>
            <w:r w:rsidRPr="00D95093">
              <w:rPr>
                <w:sz w:val="24"/>
                <w:szCs w:val="24"/>
              </w:rPr>
              <w:t>, д. 17</w:t>
            </w:r>
          </w:p>
          <w:p w14:paraId="6AF9636F" w14:textId="77777777" w:rsidR="00CC091D" w:rsidRPr="00D95093" w:rsidRDefault="00CC091D" w:rsidP="00BA021D">
            <w:pPr>
              <w:ind w:hanging="55"/>
              <w:rPr>
                <w:sz w:val="24"/>
                <w:szCs w:val="24"/>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77777777" w:rsidR="00CC091D" w:rsidRPr="00D95093" w:rsidRDefault="00CC091D" w:rsidP="00BA021D">
            <w:pPr>
              <w:ind w:hanging="55"/>
              <w:rPr>
                <w:sz w:val="24"/>
                <w:szCs w:val="24"/>
              </w:rPr>
            </w:pPr>
            <w:r w:rsidRPr="00D95093">
              <w:rPr>
                <w:sz w:val="24"/>
                <w:szCs w:val="24"/>
              </w:rPr>
              <w:t xml:space="preserve">142784, г. Москва,  ул. </w:t>
            </w:r>
            <w:proofErr w:type="spellStart"/>
            <w:r w:rsidRPr="00D95093">
              <w:rPr>
                <w:sz w:val="24"/>
                <w:szCs w:val="24"/>
              </w:rPr>
              <w:t>Верейская</w:t>
            </w:r>
            <w:proofErr w:type="spellEnd"/>
            <w:r w:rsidRPr="00D95093">
              <w:rPr>
                <w:sz w:val="24"/>
                <w:szCs w:val="24"/>
              </w:rPr>
              <w:t>, д. 17</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77777777" w:rsidR="00CC091D" w:rsidRPr="00D95093" w:rsidRDefault="00CC091D" w:rsidP="00BA021D">
            <w:pPr>
              <w:ind w:hanging="55"/>
              <w:rPr>
                <w:sz w:val="24"/>
                <w:szCs w:val="24"/>
              </w:rPr>
            </w:pPr>
            <w:r w:rsidRPr="00D95093">
              <w:rPr>
                <w:sz w:val="24"/>
                <w:szCs w:val="24"/>
              </w:rPr>
              <w:t>(495) 646-80-27</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77777777" w:rsidR="00CC091D" w:rsidRPr="00D95093" w:rsidRDefault="00CC091D" w:rsidP="00BA021D">
            <w:pPr>
              <w:ind w:hanging="55"/>
              <w:rPr>
                <w:sz w:val="24"/>
                <w:szCs w:val="24"/>
              </w:rPr>
            </w:pPr>
            <w:r w:rsidRPr="00D95093">
              <w:rPr>
                <w:sz w:val="24"/>
                <w:szCs w:val="24"/>
              </w:rPr>
              <w:t>(495) 646-80-27</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77777777" w:rsidR="00CC091D" w:rsidRPr="00D95093" w:rsidRDefault="00CC091D" w:rsidP="00BA021D">
            <w:pPr>
              <w:ind w:hanging="55"/>
              <w:rPr>
                <w:rStyle w:val="af1"/>
                <w:sz w:val="24"/>
                <w:szCs w:val="24"/>
                <w:lang w:val="en-US"/>
              </w:rPr>
            </w:pPr>
            <w:r w:rsidRPr="00D95093">
              <w:rPr>
                <w:sz w:val="24"/>
                <w:szCs w:val="24"/>
              </w:rPr>
              <w:t>info@pptk-mos.ru</w:t>
            </w:r>
          </w:p>
        </w:tc>
      </w:tr>
    </w:tbl>
    <w:p w14:paraId="072672AB" w14:textId="77777777" w:rsidR="00D45798" w:rsidRDefault="00D45798" w:rsidP="00D45798">
      <w:pPr>
        <w:rPr>
          <w:b/>
          <w:sz w:val="24"/>
          <w:szCs w:val="24"/>
        </w:rPr>
      </w:pPr>
    </w:p>
    <w:p w14:paraId="6909ACA9" w14:textId="4A07A6B8"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77739F" w:rsidRPr="0077739F">
        <w:rPr>
          <w:sz w:val="24"/>
          <w:szCs w:val="24"/>
        </w:rPr>
        <w:t>Оказание услуг по техническому освидетельствованию лифтов в</w:t>
      </w:r>
      <w:r w:rsidR="0077739F">
        <w:rPr>
          <w:sz w:val="24"/>
          <w:szCs w:val="24"/>
        </w:rPr>
        <w:t xml:space="preserve"> филиалах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4BC17CBB" w14:textId="71F193D6" w:rsidR="00BC76CE" w:rsidRDefault="0077739F" w:rsidP="00BC76CE">
            <w:pPr>
              <w:jc w:val="both"/>
              <w:rPr>
                <w:sz w:val="24"/>
                <w:szCs w:val="24"/>
              </w:rPr>
            </w:pPr>
            <w:r w:rsidRPr="0077739F">
              <w:rPr>
                <w:sz w:val="24"/>
                <w:szCs w:val="24"/>
              </w:rPr>
              <w:t>316 890,00 (Триста шестнадцать тысяч восемьсот девяносто</w:t>
            </w:r>
            <w:r>
              <w:rPr>
                <w:sz w:val="24"/>
                <w:szCs w:val="24"/>
              </w:rPr>
              <w:t>)</w:t>
            </w:r>
            <w:r w:rsidRPr="0077739F">
              <w:rPr>
                <w:sz w:val="24"/>
                <w:szCs w:val="24"/>
              </w:rPr>
              <w:t xml:space="preserve"> рублей 00 копеек</w:t>
            </w:r>
            <w:r w:rsidR="00813A71" w:rsidRPr="00D95093">
              <w:rPr>
                <w:sz w:val="24"/>
                <w:szCs w:val="24"/>
              </w:rPr>
              <w:t>,</w:t>
            </w:r>
            <w:r w:rsidR="00813A71" w:rsidRPr="007B5FD5">
              <w:rPr>
                <w:sz w:val="24"/>
                <w:szCs w:val="24"/>
              </w:rPr>
              <w:t xml:space="preserve"> </w:t>
            </w:r>
          </w:p>
          <w:p w14:paraId="0F181110" w14:textId="58DAED7F" w:rsidR="005812DF" w:rsidRPr="00813A71" w:rsidRDefault="00813A71" w:rsidP="00BC76CE">
            <w:pPr>
              <w:jc w:val="both"/>
              <w:rPr>
                <w:sz w:val="24"/>
                <w:szCs w:val="24"/>
              </w:rPr>
            </w:pPr>
            <w:r w:rsidRPr="007B5FD5">
              <w:rPr>
                <w:sz w:val="24"/>
                <w:szCs w:val="24"/>
              </w:rPr>
              <w:t>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BD7034"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BD7034" w:rsidP="00CC091D">
            <w:pPr>
              <w:jc w:val="both"/>
              <w:rPr>
                <w:sz w:val="24"/>
                <w:szCs w:val="24"/>
              </w:rPr>
            </w:pPr>
            <w:hyperlink r:id="rId10" w:history="1">
              <w:r w:rsidR="00CC091D" w:rsidRPr="00AB05C1">
                <w:rPr>
                  <w:sz w:val="24"/>
                  <w:szCs w:val="24"/>
                </w:rPr>
                <w:t>www.oaomoek.ru</w:t>
              </w:r>
            </w:hyperlink>
          </w:p>
          <w:p w14:paraId="15F2F856" w14:textId="77777777" w:rsidR="00CC091D" w:rsidRDefault="00BD7034"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BD7034" w:rsidP="00CC091D">
            <w:pPr>
              <w:jc w:val="both"/>
              <w:rPr>
                <w:sz w:val="32"/>
                <w:szCs w:val="24"/>
              </w:rPr>
            </w:pPr>
            <w:hyperlink r:id="rId12" w:history="1">
              <w:r w:rsidR="00CC091D" w:rsidRPr="00D95093">
                <w:rPr>
                  <w:rStyle w:val="af1"/>
                  <w:sz w:val="24"/>
                  <w:szCs w:val="24"/>
                  <w:u w:val="none"/>
                  <w:lang w:val="en-US"/>
                </w:rPr>
                <w:t>www</w:t>
              </w:r>
              <w:r w:rsidR="00CC091D" w:rsidRPr="00D95093">
                <w:rPr>
                  <w:rStyle w:val="af1"/>
                  <w:sz w:val="24"/>
                  <w:szCs w:val="24"/>
                  <w:u w:val="none"/>
                </w:rPr>
                <w:t>.</w:t>
              </w:r>
              <w:proofErr w:type="spellStart"/>
              <w:r w:rsidR="00CC091D" w:rsidRPr="00D95093">
                <w:rPr>
                  <w:rStyle w:val="af1"/>
                  <w:sz w:val="24"/>
                  <w:szCs w:val="24"/>
                  <w:u w:val="none"/>
                  <w:lang w:val="en-US"/>
                </w:rPr>
                <w:t>pptk</w:t>
              </w:r>
              <w:proofErr w:type="spellEnd"/>
              <w:r w:rsidR="00CC091D" w:rsidRPr="00D95093">
                <w:rPr>
                  <w:rStyle w:val="af1"/>
                  <w:sz w:val="24"/>
                  <w:szCs w:val="24"/>
                  <w:u w:val="none"/>
                </w:rPr>
                <w:t>-</w:t>
              </w:r>
              <w:proofErr w:type="spellStart"/>
              <w:r w:rsidR="00CC091D" w:rsidRPr="00D95093">
                <w:rPr>
                  <w:rStyle w:val="af1"/>
                  <w:sz w:val="24"/>
                  <w:szCs w:val="24"/>
                  <w:u w:val="none"/>
                  <w:lang w:val="en-US"/>
                </w:rPr>
                <w:t>mos</w:t>
              </w:r>
              <w:proofErr w:type="spellEnd"/>
              <w:r w:rsidR="00CC091D" w:rsidRPr="00D95093">
                <w:rPr>
                  <w:rStyle w:val="af1"/>
                  <w:sz w:val="24"/>
                  <w:szCs w:val="24"/>
                  <w:u w:val="none"/>
                </w:rPr>
                <w:t>.</w:t>
              </w:r>
              <w:proofErr w:type="spellStart"/>
              <w:r w:rsidR="00CC091D" w:rsidRPr="00D95093">
                <w:rPr>
                  <w:rStyle w:val="af1"/>
                  <w:sz w:val="24"/>
                  <w:szCs w:val="24"/>
                  <w:u w:val="none"/>
                  <w:lang w:val="en-US"/>
                </w:rPr>
                <w:t>ru</w:t>
              </w:r>
              <w:proofErr w:type="spellEnd"/>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BD7034" w14:paraId="36318591" w14:textId="77777777" w:rsidTr="00082FFF">
        <w:trPr>
          <w:trHeight w:hRule="exact" w:val="1482"/>
        </w:trPr>
        <w:tc>
          <w:tcPr>
            <w:tcW w:w="1527" w:type="pct"/>
          </w:tcPr>
          <w:p w14:paraId="5BBBAF9F" w14:textId="77777777" w:rsidR="006506E0" w:rsidRPr="00BD7034" w:rsidRDefault="006506E0" w:rsidP="009B5BC2">
            <w:pPr>
              <w:rPr>
                <w:b/>
                <w:sz w:val="24"/>
                <w:szCs w:val="24"/>
              </w:rPr>
            </w:pPr>
            <w:r w:rsidRPr="00BD7034">
              <w:rPr>
                <w:b/>
                <w:sz w:val="24"/>
                <w:szCs w:val="24"/>
              </w:rPr>
              <w:t xml:space="preserve">Место, даты и время начала и окончания срока подачи Заявок на участие в </w:t>
            </w:r>
            <w:r w:rsidR="003E45CF" w:rsidRPr="00BD7034">
              <w:rPr>
                <w:b/>
                <w:sz w:val="24"/>
                <w:szCs w:val="24"/>
              </w:rPr>
              <w:t>Запросе предложений</w:t>
            </w:r>
            <w:r w:rsidRPr="00BD7034">
              <w:rPr>
                <w:b/>
                <w:sz w:val="24"/>
                <w:szCs w:val="24"/>
              </w:rPr>
              <w:t>:</w:t>
            </w:r>
          </w:p>
          <w:p w14:paraId="4A4D5714" w14:textId="77777777" w:rsidR="00D849BE" w:rsidRPr="00BD7034" w:rsidRDefault="00D849BE" w:rsidP="009B5BC2">
            <w:pPr>
              <w:rPr>
                <w:b/>
                <w:sz w:val="24"/>
                <w:szCs w:val="24"/>
              </w:rPr>
            </w:pPr>
          </w:p>
          <w:p w14:paraId="14127ED3" w14:textId="77777777" w:rsidR="00D849BE" w:rsidRPr="00BD7034" w:rsidRDefault="00D849BE" w:rsidP="009B5BC2">
            <w:pPr>
              <w:rPr>
                <w:b/>
                <w:sz w:val="24"/>
                <w:szCs w:val="24"/>
              </w:rPr>
            </w:pPr>
          </w:p>
        </w:tc>
        <w:tc>
          <w:tcPr>
            <w:tcW w:w="3473" w:type="pct"/>
          </w:tcPr>
          <w:p w14:paraId="24980EFD" w14:textId="77777777" w:rsidR="006506E0" w:rsidRPr="00BD7034" w:rsidRDefault="006506E0" w:rsidP="0001711D">
            <w:pPr>
              <w:jc w:val="both"/>
              <w:rPr>
                <w:sz w:val="24"/>
                <w:szCs w:val="24"/>
              </w:rPr>
            </w:pPr>
            <w:r w:rsidRPr="00BD7034">
              <w:rPr>
                <w:sz w:val="24"/>
                <w:szCs w:val="24"/>
              </w:rPr>
              <w:t>Официальный сайт электронной площадки</w:t>
            </w:r>
          </w:p>
          <w:p w14:paraId="7883CB6F" w14:textId="77777777" w:rsidR="006506E0" w:rsidRPr="00BD7034" w:rsidRDefault="006506E0" w:rsidP="0001711D">
            <w:pPr>
              <w:jc w:val="both"/>
              <w:rPr>
                <w:sz w:val="24"/>
                <w:szCs w:val="24"/>
              </w:rPr>
            </w:pPr>
            <w:r w:rsidRPr="00BD7034">
              <w:rPr>
                <w:sz w:val="24"/>
                <w:szCs w:val="24"/>
              </w:rPr>
              <w:t xml:space="preserve"> </w:t>
            </w:r>
            <w:hyperlink r:id="rId13" w:history="1">
              <w:r w:rsidRPr="00BD7034">
                <w:rPr>
                  <w:sz w:val="24"/>
                  <w:szCs w:val="24"/>
                </w:rPr>
                <w:t>www.gazneftetorg.ru</w:t>
              </w:r>
            </w:hyperlink>
            <w:r w:rsidRPr="00BD7034">
              <w:rPr>
                <w:sz w:val="24"/>
                <w:szCs w:val="24"/>
              </w:rPr>
              <w:t>,</w:t>
            </w:r>
          </w:p>
          <w:p w14:paraId="7320651F" w14:textId="06995DCE" w:rsidR="006506E0" w:rsidRPr="00BD7034" w:rsidRDefault="006506E0" w:rsidP="0001711D">
            <w:pPr>
              <w:jc w:val="both"/>
              <w:rPr>
                <w:sz w:val="24"/>
                <w:szCs w:val="24"/>
              </w:rPr>
            </w:pPr>
            <w:r w:rsidRPr="00BD7034">
              <w:rPr>
                <w:sz w:val="24"/>
                <w:szCs w:val="24"/>
              </w:rPr>
              <w:t xml:space="preserve">с </w:t>
            </w:r>
            <w:r w:rsidR="00BD7034" w:rsidRPr="00BD7034">
              <w:rPr>
                <w:sz w:val="24"/>
                <w:szCs w:val="24"/>
              </w:rPr>
              <w:t>1</w:t>
            </w:r>
            <w:r w:rsidR="001A5674" w:rsidRPr="00BD7034">
              <w:rPr>
                <w:sz w:val="24"/>
                <w:szCs w:val="24"/>
              </w:rPr>
              <w:t>3</w:t>
            </w:r>
            <w:r w:rsidR="00EF5C0F" w:rsidRPr="00BD7034">
              <w:rPr>
                <w:sz w:val="24"/>
                <w:szCs w:val="24"/>
              </w:rPr>
              <w:t xml:space="preserve"> </w:t>
            </w:r>
            <w:r w:rsidR="00BD7034" w:rsidRPr="00BD7034">
              <w:rPr>
                <w:sz w:val="24"/>
                <w:szCs w:val="24"/>
              </w:rPr>
              <w:t>января</w:t>
            </w:r>
            <w:r w:rsidR="001A5674" w:rsidRPr="00BD7034">
              <w:rPr>
                <w:sz w:val="24"/>
                <w:szCs w:val="24"/>
              </w:rPr>
              <w:t xml:space="preserve"> </w:t>
            </w:r>
            <w:r w:rsidRPr="00BD7034">
              <w:rPr>
                <w:sz w:val="24"/>
                <w:szCs w:val="24"/>
              </w:rPr>
              <w:t>20</w:t>
            </w:r>
            <w:r w:rsidR="00BD7034" w:rsidRPr="00BD7034">
              <w:rPr>
                <w:sz w:val="24"/>
                <w:szCs w:val="24"/>
              </w:rPr>
              <w:t>17</w:t>
            </w:r>
            <w:r w:rsidRPr="00BD7034">
              <w:rPr>
                <w:sz w:val="24"/>
                <w:szCs w:val="24"/>
              </w:rPr>
              <w:t xml:space="preserve"> г.</w:t>
            </w:r>
          </w:p>
          <w:p w14:paraId="3CD44395" w14:textId="7E0770F7" w:rsidR="006506E0" w:rsidRPr="00BD7034" w:rsidRDefault="006506E0" w:rsidP="00BC76CE">
            <w:pPr>
              <w:jc w:val="both"/>
              <w:rPr>
                <w:sz w:val="24"/>
                <w:szCs w:val="24"/>
              </w:rPr>
            </w:pPr>
            <w:r w:rsidRPr="00BD7034">
              <w:rPr>
                <w:sz w:val="24"/>
                <w:szCs w:val="24"/>
              </w:rPr>
              <w:t xml:space="preserve">до 14:00 (время московское) </w:t>
            </w:r>
            <w:r w:rsidR="00BD7034" w:rsidRPr="00BD7034">
              <w:rPr>
                <w:sz w:val="24"/>
                <w:szCs w:val="24"/>
              </w:rPr>
              <w:t>23</w:t>
            </w:r>
            <w:r w:rsidRPr="00BD7034">
              <w:rPr>
                <w:sz w:val="24"/>
                <w:szCs w:val="24"/>
              </w:rPr>
              <w:t xml:space="preserve"> </w:t>
            </w:r>
            <w:r w:rsidR="00BD7034" w:rsidRPr="00BD7034">
              <w:rPr>
                <w:sz w:val="24"/>
                <w:szCs w:val="24"/>
              </w:rPr>
              <w:t>января</w:t>
            </w:r>
            <w:r w:rsidRPr="00BD7034">
              <w:rPr>
                <w:sz w:val="24"/>
                <w:szCs w:val="24"/>
              </w:rPr>
              <w:t xml:space="preserve"> 2</w:t>
            </w:r>
            <w:r w:rsidR="00BD7034" w:rsidRPr="00BD7034">
              <w:rPr>
                <w:sz w:val="24"/>
                <w:szCs w:val="24"/>
              </w:rPr>
              <w:t>017</w:t>
            </w:r>
            <w:r w:rsidRPr="00BD7034">
              <w:rPr>
                <w:sz w:val="24"/>
                <w:szCs w:val="24"/>
              </w:rPr>
              <w:t xml:space="preserve"> г.</w:t>
            </w:r>
          </w:p>
        </w:tc>
      </w:tr>
      <w:tr w:rsidR="00495205" w:rsidRPr="00BD7034" w14:paraId="5B48601E" w14:textId="77777777" w:rsidTr="00082FFF">
        <w:trPr>
          <w:trHeight w:hRule="exact" w:val="1247"/>
        </w:trPr>
        <w:tc>
          <w:tcPr>
            <w:tcW w:w="1527" w:type="pct"/>
          </w:tcPr>
          <w:p w14:paraId="24DDEEBC" w14:textId="77777777" w:rsidR="00495205" w:rsidRPr="00BD7034" w:rsidRDefault="00495205" w:rsidP="009B5BC2">
            <w:pPr>
              <w:rPr>
                <w:b/>
                <w:sz w:val="24"/>
                <w:szCs w:val="24"/>
              </w:rPr>
            </w:pPr>
            <w:r w:rsidRPr="00BD7034">
              <w:rPr>
                <w:b/>
                <w:sz w:val="24"/>
                <w:szCs w:val="24"/>
              </w:rPr>
              <w:t xml:space="preserve">Дата начала и дата </w:t>
            </w:r>
            <w:proofErr w:type="gramStart"/>
            <w:r w:rsidRPr="00BD7034">
              <w:rPr>
                <w:b/>
                <w:sz w:val="24"/>
                <w:szCs w:val="24"/>
              </w:rPr>
              <w:t>окончания срока предоставления  разъяснений</w:t>
            </w:r>
            <w:proofErr w:type="gramEnd"/>
            <w:r w:rsidRPr="00BD7034">
              <w:rPr>
                <w:b/>
                <w:sz w:val="24"/>
                <w:szCs w:val="24"/>
              </w:rPr>
              <w:t>:</w:t>
            </w:r>
          </w:p>
        </w:tc>
        <w:tc>
          <w:tcPr>
            <w:tcW w:w="3473" w:type="pct"/>
          </w:tcPr>
          <w:p w14:paraId="711C5AB7" w14:textId="7E61910F" w:rsidR="00495205" w:rsidRPr="00BD7034" w:rsidRDefault="00495205" w:rsidP="00495205">
            <w:pPr>
              <w:jc w:val="both"/>
              <w:rPr>
                <w:sz w:val="24"/>
                <w:szCs w:val="24"/>
              </w:rPr>
            </w:pPr>
            <w:r w:rsidRPr="00BD7034">
              <w:rPr>
                <w:sz w:val="24"/>
                <w:szCs w:val="24"/>
              </w:rPr>
              <w:t xml:space="preserve">Дата начала предоставления разъяснений с </w:t>
            </w:r>
            <w:r w:rsidR="00BD7034" w:rsidRPr="00BD7034">
              <w:rPr>
                <w:sz w:val="24"/>
                <w:szCs w:val="24"/>
              </w:rPr>
              <w:t>1</w:t>
            </w:r>
            <w:r w:rsidR="001A5674" w:rsidRPr="00BD7034">
              <w:rPr>
                <w:sz w:val="24"/>
                <w:szCs w:val="24"/>
              </w:rPr>
              <w:t>3</w:t>
            </w:r>
            <w:r w:rsidR="00EF5C0F" w:rsidRPr="00BD7034">
              <w:rPr>
                <w:sz w:val="24"/>
                <w:szCs w:val="24"/>
              </w:rPr>
              <w:t xml:space="preserve"> </w:t>
            </w:r>
            <w:r w:rsidR="00BD7034" w:rsidRPr="00BD7034">
              <w:rPr>
                <w:sz w:val="24"/>
                <w:szCs w:val="24"/>
              </w:rPr>
              <w:t>января 2017</w:t>
            </w:r>
            <w:r w:rsidRPr="00BD7034">
              <w:rPr>
                <w:sz w:val="24"/>
                <w:szCs w:val="24"/>
              </w:rPr>
              <w:t xml:space="preserve"> г.</w:t>
            </w:r>
          </w:p>
          <w:p w14:paraId="67D11610" w14:textId="1A397A3F" w:rsidR="00495205" w:rsidRPr="00BD7034" w:rsidRDefault="00495205" w:rsidP="001A5674">
            <w:pPr>
              <w:jc w:val="both"/>
              <w:rPr>
                <w:sz w:val="24"/>
                <w:szCs w:val="24"/>
              </w:rPr>
            </w:pPr>
            <w:r w:rsidRPr="00BD7034">
              <w:rPr>
                <w:sz w:val="24"/>
                <w:szCs w:val="24"/>
              </w:rPr>
              <w:t xml:space="preserve">Дата </w:t>
            </w:r>
            <w:proofErr w:type="gramStart"/>
            <w:r w:rsidRPr="00BD7034">
              <w:rPr>
                <w:sz w:val="24"/>
                <w:szCs w:val="24"/>
              </w:rPr>
              <w:t>окончания срока предоставления разъяснений</w:t>
            </w:r>
            <w:proofErr w:type="gramEnd"/>
            <w:r w:rsidRPr="00BD7034">
              <w:rPr>
                <w:sz w:val="24"/>
                <w:szCs w:val="24"/>
              </w:rPr>
              <w:t xml:space="preserve"> по</w:t>
            </w:r>
            <w:r w:rsidR="00BD7034" w:rsidRPr="00BD7034">
              <w:rPr>
                <w:sz w:val="24"/>
                <w:szCs w:val="24"/>
              </w:rPr>
              <w:t xml:space="preserve"> 1</w:t>
            </w:r>
            <w:r w:rsidR="001A5674" w:rsidRPr="00BD7034">
              <w:rPr>
                <w:sz w:val="24"/>
                <w:szCs w:val="24"/>
              </w:rPr>
              <w:t>8</w:t>
            </w:r>
            <w:r w:rsidR="00BC76CE" w:rsidRPr="00BD7034">
              <w:rPr>
                <w:sz w:val="24"/>
                <w:szCs w:val="24"/>
              </w:rPr>
              <w:t xml:space="preserve"> </w:t>
            </w:r>
            <w:r w:rsidR="00BD7034" w:rsidRPr="00BD7034">
              <w:rPr>
                <w:sz w:val="24"/>
                <w:szCs w:val="24"/>
              </w:rPr>
              <w:t>января</w:t>
            </w:r>
            <w:r w:rsidR="001A5674" w:rsidRPr="00BD7034">
              <w:rPr>
                <w:sz w:val="24"/>
                <w:szCs w:val="24"/>
              </w:rPr>
              <w:t xml:space="preserve"> </w:t>
            </w:r>
            <w:r w:rsidR="00BD7034" w:rsidRPr="00BD7034">
              <w:rPr>
                <w:sz w:val="24"/>
                <w:szCs w:val="24"/>
              </w:rPr>
              <w:t>2017</w:t>
            </w:r>
            <w:r w:rsidRPr="00BD7034">
              <w:rPr>
                <w:sz w:val="24"/>
                <w:szCs w:val="24"/>
              </w:rPr>
              <w:t xml:space="preserve"> г.</w:t>
            </w:r>
          </w:p>
        </w:tc>
      </w:tr>
      <w:tr w:rsidR="006506E0" w:rsidRPr="00BD7034" w14:paraId="507FE9C7" w14:textId="77777777" w:rsidTr="00082FFF">
        <w:trPr>
          <w:trHeight w:val="1177"/>
        </w:trPr>
        <w:tc>
          <w:tcPr>
            <w:tcW w:w="1527" w:type="pct"/>
          </w:tcPr>
          <w:p w14:paraId="029C45DB" w14:textId="77777777" w:rsidR="006506E0" w:rsidRPr="00BD7034" w:rsidRDefault="006506E0" w:rsidP="006504E5">
            <w:pPr>
              <w:rPr>
                <w:b/>
                <w:sz w:val="24"/>
                <w:szCs w:val="24"/>
              </w:rPr>
            </w:pPr>
            <w:r w:rsidRPr="00BD7034">
              <w:rPr>
                <w:b/>
                <w:sz w:val="24"/>
                <w:szCs w:val="24"/>
              </w:rPr>
              <w:t xml:space="preserve">Дата, время и место </w:t>
            </w:r>
            <w:proofErr w:type="gramStart"/>
            <w:r w:rsidRPr="00BD7034">
              <w:rPr>
                <w:b/>
                <w:sz w:val="24"/>
                <w:szCs w:val="24"/>
              </w:rPr>
              <w:t>проведения процедуры вскрытия конвертов</w:t>
            </w:r>
            <w:proofErr w:type="gramEnd"/>
            <w:r w:rsidRPr="00BD7034">
              <w:rPr>
                <w:b/>
                <w:sz w:val="24"/>
                <w:szCs w:val="24"/>
              </w:rPr>
              <w:t xml:space="preserve"> с Заявками:</w:t>
            </w:r>
          </w:p>
        </w:tc>
        <w:tc>
          <w:tcPr>
            <w:tcW w:w="3473" w:type="pct"/>
          </w:tcPr>
          <w:p w14:paraId="403085B3" w14:textId="12EA7230" w:rsidR="006506E0" w:rsidRPr="00BD7034" w:rsidRDefault="00BD7034" w:rsidP="0001711D">
            <w:pPr>
              <w:jc w:val="both"/>
              <w:rPr>
                <w:sz w:val="24"/>
                <w:szCs w:val="24"/>
              </w:rPr>
            </w:pPr>
            <w:r w:rsidRPr="00BD7034">
              <w:rPr>
                <w:sz w:val="24"/>
                <w:szCs w:val="24"/>
              </w:rPr>
              <w:t>23 января</w:t>
            </w:r>
            <w:r w:rsidR="00EF5C0F" w:rsidRPr="00BD7034">
              <w:rPr>
                <w:sz w:val="24"/>
                <w:szCs w:val="24"/>
              </w:rPr>
              <w:t xml:space="preserve"> </w:t>
            </w:r>
            <w:r w:rsidR="006506E0" w:rsidRPr="00BD7034">
              <w:rPr>
                <w:sz w:val="24"/>
                <w:szCs w:val="24"/>
              </w:rPr>
              <w:t>20</w:t>
            </w:r>
            <w:r w:rsidRPr="00BD7034">
              <w:rPr>
                <w:sz w:val="24"/>
                <w:szCs w:val="24"/>
              </w:rPr>
              <w:t>17</w:t>
            </w:r>
            <w:r w:rsidR="009B5BC2" w:rsidRPr="00BD7034">
              <w:rPr>
                <w:sz w:val="24"/>
                <w:szCs w:val="24"/>
              </w:rPr>
              <w:t xml:space="preserve"> г.</w:t>
            </w:r>
            <w:r w:rsidR="006506E0" w:rsidRPr="00BD7034">
              <w:rPr>
                <w:sz w:val="24"/>
                <w:szCs w:val="24"/>
              </w:rPr>
              <w:t>,  14:00 (время московское),</w:t>
            </w:r>
          </w:p>
          <w:p w14:paraId="20860524" w14:textId="77777777" w:rsidR="006506E0" w:rsidRPr="00BD7034" w:rsidRDefault="006506E0" w:rsidP="0001711D">
            <w:pPr>
              <w:jc w:val="both"/>
              <w:rPr>
                <w:sz w:val="24"/>
                <w:szCs w:val="24"/>
              </w:rPr>
            </w:pPr>
            <w:r w:rsidRPr="00BD7034">
              <w:rPr>
                <w:sz w:val="24"/>
                <w:szCs w:val="24"/>
              </w:rPr>
              <w:t xml:space="preserve">на официальном сайте электронной площадки </w:t>
            </w:r>
            <w:hyperlink r:id="rId14" w:history="1">
              <w:r w:rsidRPr="00BD7034">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BD7034" w:rsidRDefault="00D96901" w:rsidP="00176E77">
            <w:pPr>
              <w:rPr>
                <w:b/>
                <w:sz w:val="24"/>
                <w:szCs w:val="24"/>
              </w:rPr>
            </w:pPr>
            <w:r w:rsidRPr="00BD7034">
              <w:rPr>
                <w:b/>
                <w:sz w:val="24"/>
                <w:szCs w:val="24"/>
              </w:rPr>
              <w:t>Место и дата</w:t>
            </w:r>
            <w:r w:rsidR="006506E0" w:rsidRPr="00BD7034">
              <w:rPr>
                <w:b/>
                <w:sz w:val="24"/>
                <w:szCs w:val="24"/>
              </w:rPr>
              <w:t xml:space="preserve"> </w:t>
            </w:r>
            <w:proofErr w:type="gramStart"/>
            <w:r w:rsidR="006506E0" w:rsidRPr="00BD7034">
              <w:rPr>
                <w:b/>
                <w:sz w:val="24"/>
                <w:szCs w:val="24"/>
              </w:rPr>
              <w:t>рассмотрения предложений участников закупки</w:t>
            </w:r>
            <w:proofErr w:type="gramEnd"/>
            <w:r w:rsidR="006506E0" w:rsidRPr="00BD7034">
              <w:rPr>
                <w:b/>
                <w:sz w:val="24"/>
                <w:szCs w:val="24"/>
              </w:rPr>
              <w:t xml:space="preserve"> и подведения итогов (ориентировочный):</w:t>
            </w:r>
          </w:p>
          <w:p w14:paraId="4B76010A" w14:textId="77777777" w:rsidR="006506E0" w:rsidRPr="00BD7034" w:rsidRDefault="006506E0" w:rsidP="00176E77">
            <w:pPr>
              <w:rPr>
                <w:b/>
                <w:sz w:val="24"/>
                <w:szCs w:val="24"/>
              </w:rPr>
            </w:pPr>
          </w:p>
        </w:tc>
        <w:tc>
          <w:tcPr>
            <w:tcW w:w="3473" w:type="pct"/>
          </w:tcPr>
          <w:p w14:paraId="0912ABFC" w14:textId="7756F4A5" w:rsidR="006506E0" w:rsidRPr="00397524" w:rsidRDefault="00D96901" w:rsidP="00BC76CE">
            <w:pPr>
              <w:jc w:val="both"/>
              <w:rPr>
                <w:sz w:val="24"/>
                <w:szCs w:val="24"/>
              </w:rPr>
            </w:pPr>
            <w:r w:rsidRPr="00BD7034">
              <w:rPr>
                <w:sz w:val="24"/>
                <w:szCs w:val="24"/>
              </w:rPr>
              <w:t xml:space="preserve">РФ, г. Москва, </w:t>
            </w:r>
            <w:r w:rsidR="00587DD1" w:rsidRPr="00BD7034">
              <w:rPr>
                <w:sz w:val="24"/>
                <w:szCs w:val="24"/>
              </w:rPr>
              <w:t>проспект Вернадского, д. 101, корп. 3</w:t>
            </w:r>
            <w:r w:rsidR="00AE1F08" w:rsidRPr="00BD7034">
              <w:rPr>
                <w:sz w:val="24"/>
                <w:szCs w:val="24"/>
              </w:rPr>
              <w:t xml:space="preserve"> </w:t>
            </w:r>
            <w:r w:rsidR="00587DD1" w:rsidRPr="00BD7034">
              <w:rPr>
                <w:sz w:val="24"/>
                <w:szCs w:val="24"/>
              </w:rPr>
              <w:br/>
            </w:r>
            <w:r w:rsidR="002A01D7" w:rsidRPr="00BD7034">
              <w:rPr>
                <w:sz w:val="24"/>
                <w:szCs w:val="24"/>
              </w:rPr>
              <w:t xml:space="preserve">Комиссия </w:t>
            </w:r>
            <w:r w:rsidR="00AE1F08" w:rsidRPr="00BD7034">
              <w:rPr>
                <w:sz w:val="24"/>
                <w:szCs w:val="24"/>
              </w:rPr>
              <w:t>по подведению итогов запроса предложений</w:t>
            </w:r>
            <w:r w:rsidR="00272A64" w:rsidRPr="00BD7034">
              <w:rPr>
                <w:sz w:val="24"/>
                <w:szCs w:val="24"/>
              </w:rPr>
              <w:t>, н</w:t>
            </w:r>
            <w:r w:rsidR="006506E0" w:rsidRPr="00BD7034">
              <w:rPr>
                <w:sz w:val="24"/>
                <w:szCs w:val="24"/>
              </w:rPr>
              <w:t xml:space="preserve">е позднее </w:t>
            </w:r>
            <w:r w:rsidR="00BD7034" w:rsidRPr="00BD7034">
              <w:rPr>
                <w:sz w:val="24"/>
                <w:szCs w:val="24"/>
              </w:rPr>
              <w:t>23 марта</w:t>
            </w:r>
            <w:r w:rsidR="00EF5C0F" w:rsidRPr="00BD7034">
              <w:rPr>
                <w:sz w:val="24"/>
                <w:szCs w:val="24"/>
              </w:rPr>
              <w:t xml:space="preserve"> </w:t>
            </w:r>
            <w:r w:rsidR="006506E0" w:rsidRPr="00BD7034">
              <w:rPr>
                <w:sz w:val="24"/>
                <w:szCs w:val="24"/>
              </w:rPr>
              <w:t>20</w:t>
            </w:r>
            <w:r w:rsidR="00BD7034" w:rsidRPr="00BD7034">
              <w:rPr>
                <w:sz w:val="24"/>
                <w:szCs w:val="24"/>
              </w:rPr>
              <w:t>17</w:t>
            </w:r>
            <w:r w:rsidR="006506E0" w:rsidRPr="00BD7034">
              <w:rPr>
                <w:sz w:val="24"/>
                <w:szCs w:val="24"/>
              </w:rPr>
              <w:t xml:space="preserve"> г.</w:t>
            </w:r>
            <w:bookmarkStart w:id="43" w:name="_GoBack"/>
            <w:bookmarkEnd w:id="43"/>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42"/>
        <w:gridCol w:w="9538"/>
        <w:gridCol w:w="8"/>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0B50AD7" w14:textId="77777777" w:rsidTr="004F3B19">
        <w:trPr>
          <w:gridBefore w:val="1"/>
          <w:gridAfter w:val="1"/>
          <w:wBefore w:w="4636" w:type="dxa"/>
          <w:wAfter w:w="42" w:type="dxa"/>
          <w:trHeight w:val="74"/>
        </w:trPr>
        <w:tc>
          <w:tcPr>
            <w:tcW w:w="5154" w:type="dxa"/>
          </w:tcPr>
          <w:tbl>
            <w:tblPr>
              <w:tblW w:w="4678" w:type="dxa"/>
              <w:tblInd w:w="4644" w:type="dxa"/>
              <w:tblLook w:val="01E0" w:firstRow="1" w:lastRow="1" w:firstColumn="1" w:lastColumn="1" w:noHBand="0" w:noVBand="0"/>
            </w:tblPr>
            <w:tblGrid>
              <w:gridCol w:w="4678"/>
            </w:tblGrid>
            <w:tr w:rsidR="008F63A6" w:rsidRPr="00D16AAB" w14:paraId="551D0027" w14:textId="77777777" w:rsidTr="008022FE">
              <w:tc>
                <w:tcPr>
                  <w:tcW w:w="4678" w:type="dxa"/>
                  <w:hideMark/>
                </w:tcPr>
                <w:p w14:paraId="56E2C7EF" w14:textId="77777777" w:rsidR="008F63A6" w:rsidRPr="00D16AAB" w:rsidRDefault="008F63A6" w:rsidP="008022FE">
                  <w:pPr>
                    <w:jc w:val="right"/>
                    <w:outlineLvl w:val="0"/>
                    <w:rPr>
                      <w:b/>
                      <w:sz w:val="28"/>
                      <w:szCs w:val="28"/>
                    </w:rPr>
                  </w:pPr>
                  <w:bookmarkStart w:id="57" w:name="_Toc442368438"/>
                  <w:r w:rsidRPr="00D16AAB">
                    <w:rPr>
                      <w:b/>
                      <w:sz w:val="28"/>
                      <w:szCs w:val="28"/>
                    </w:rPr>
                    <w:t>УТВЕРЖДАЮ</w:t>
                  </w:r>
                  <w:bookmarkEnd w:id="57"/>
                </w:p>
              </w:tc>
            </w:tr>
            <w:tr w:rsidR="008F63A6" w:rsidRPr="00D16AAB" w14:paraId="6084B44E" w14:textId="77777777" w:rsidTr="008022FE">
              <w:tc>
                <w:tcPr>
                  <w:tcW w:w="4678" w:type="dxa"/>
                  <w:hideMark/>
                </w:tcPr>
                <w:p w14:paraId="549BBA53" w14:textId="77777777" w:rsidR="008F63A6" w:rsidRPr="00D16AAB" w:rsidRDefault="008F63A6" w:rsidP="008022FE">
                  <w:pPr>
                    <w:jc w:val="right"/>
                    <w:outlineLvl w:val="0"/>
                    <w:rPr>
                      <w:sz w:val="28"/>
                      <w:szCs w:val="28"/>
                    </w:rPr>
                  </w:pPr>
                  <w:bookmarkStart w:id="58" w:name="_Toc442368439"/>
                  <w:r w:rsidRPr="00D16AAB">
                    <w:rPr>
                      <w:sz w:val="28"/>
                      <w:szCs w:val="28"/>
                    </w:rPr>
                    <w:t xml:space="preserve">Заместитель </w:t>
                  </w:r>
                  <w:proofErr w:type="gramStart"/>
                  <w:r w:rsidRPr="00D16AAB">
                    <w:rPr>
                      <w:sz w:val="28"/>
                      <w:szCs w:val="28"/>
                    </w:rPr>
                    <w:t>начальника отдела проведения регламентированных процедур</w:t>
                  </w:r>
                  <w:bookmarkEnd w:id="58"/>
                  <w:proofErr w:type="gramEnd"/>
                  <w:r w:rsidRPr="00D16AAB">
                    <w:rPr>
                      <w:sz w:val="28"/>
                      <w:szCs w:val="28"/>
                    </w:rPr>
                    <w:t xml:space="preserve"> </w:t>
                  </w:r>
                </w:p>
                <w:p w14:paraId="7547DA0A" w14:textId="77777777" w:rsidR="008F63A6" w:rsidRPr="00D16AAB" w:rsidRDefault="008F63A6" w:rsidP="008022FE">
                  <w:pPr>
                    <w:jc w:val="right"/>
                    <w:outlineLvl w:val="0"/>
                    <w:rPr>
                      <w:sz w:val="28"/>
                      <w:szCs w:val="28"/>
                    </w:rPr>
                  </w:pPr>
                  <w:bookmarkStart w:id="59" w:name="_Toc442368440"/>
                  <w:r w:rsidRPr="00D16AAB">
                    <w:rPr>
                      <w:sz w:val="28"/>
                      <w:szCs w:val="28"/>
                    </w:rPr>
                    <w:t>ООО «ППТК»</w:t>
                  </w:r>
                  <w:bookmarkEnd w:id="59"/>
                  <w:r w:rsidRPr="00D16AAB">
                    <w:rPr>
                      <w:sz w:val="28"/>
                      <w:szCs w:val="28"/>
                    </w:rPr>
                    <w:t xml:space="preserve"> </w:t>
                  </w:r>
                </w:p>
              </w:tc>
            </w:tr>
            <w:tr w:rsidR="008F63A6" w:rsidRPr="00D16AAB" w14:paraId="290CD24A" w14:textId="77777777" w:rsidTr="008022FE">
              <w:tc>
                <w:tcPr>
                  <w:tcW w:w="4678" w:type="dxa"/>
                </w:tcPr>
                <w:p w14:paraId="5E060C25" w14:textId="77777777" w:rsidR="008F63A6" w:rsidRPr="00D16AAB" w:rsidRDefault="008F63A6" w:rsidP="008022FE">
                  <w:pPr>
                    <w:jc w:val="right"/>
                    <w:outlineLvl w:val="0"/>
                    <w:rPr>
                      <w:sz w:val="28"/>
                      <w:szCs w:val="28"/>
                    </w:rPr>
                  </w:pPr>
                </w:p>
              </w:tc>
            </w:tr>
            <w:tr w:rsidR="008F63A6" w:rsidRPr="00D16AAB" w14:paraId="60B25B95" w14:textId="77777777" w:rsidTr="008022FE">
              <w:tc>
                <w:tcPr>
                  <w:tcW w:w="4678" w:type="dxa"/>
                  <w:hideMark/>
                </w:tcPr>
                <w:p w14:paraId="6BEC3B78" w14:textId="77777777" w:rsidR="008F63A6" w:rsidRPr="00D16AAB" w:rsidRDefault="008F63A6" w:rsidP="008022FE">
                  <w:pPr>
                    <w:jc w:val="right"/>
                    <w:outlineLvl w:val="0"/>
                    <w:rPr>
                      <w:sz w:val="28"/>
                      <w:szCs w:val="28"/>
                    </w:rPr>
                  </w:pPr>
                  <w:bookmarkStart w:id="60" w:name="_Toc442368441"/>
                  <w:r w:rsidRPr="00D16AAB">
                    <w:rPr>
                      <w:sz w:val="28"/>
                      <w:szCs w:val="28"/>
                    </w:rPr>
                    <w:t xml:space="preserve">_________________ М.В. </w:t>
                  </w:r>
                  <w:bookmarkEnd w:id="60"/>
                  <w:r w:rsidRPr="00D16AAB">
                    <w:rPr>
                      <w:sz w:val="28"/>
                      <w:szCs w:val="28"/>
                    </w:rPr>
                    <w:t>Сероглазов</w:t>
                  </w:r>
                </w:p>
              </w:tc>
            </w:tr>
            <w:tr w:rsidR="008F63A6" w:rsidRPr="001E49D0" w14:paraId="33210B3E" w14:textId="77777777" w:rsidTr="008022FE">
              <w:trPr>
                <w:trHeight w:val="74"/>
              </w:trPr>
              <w:tc>
                <w:tcPr>
                  <w:tcW w:w="4678" w:type="dxa"/>
                </w:tcPr>
                <w:p w14:paraId="35706009" w14:textId="77777777" w:rsidR="008F63A6" w:rsidRPr="00D16AAB" w:rsidRDefault="008F63A6" w:rsidP="008022FE">
                  <w:pPr>
                    <w:jc w:val="right"/>
                    <w:outlineLvl w:val="0"/>
                    <w:rPr>
                      <w:sz w:val="28"/>
                      <w:szCs w:val="28"/>
                    </w:rPr>
                  </w:pPr>
                  <w:bookmarkStart w:id="61" w:name="_Toc442368442"/>
                  <w:r w:rsidRPr="00D16AAB">
                    <w:rPr>
                      <w:sz w:val="28"/>
                      <w:szCs w:val="28"/>
                    </w:rPr>
                    <w:t>«____» ____________ 2016 г.</w:t>
                  </w:r>
                  <w:bookmarkEnd w:id="61"/>
                </w:p>
              </w:tc>
            </w:tr>
            <w:tr w:rsidR="008F63A6" w:rsidRPr="00BA3C88" w14:paraId="78EACB56" w14:textId="77777777" w:rsidTr="008022FE">
              <w:tc>
                <w:tcPr>
                  <w:tcW w:w="4678" w:type="dxa"/>
                  <w:hideMark/>
                </w:tcPr>
                <w:p w14:paraId="15B9186D" w14:textId="77777777" w:rsidR="008F63A6" w:rsidRPr="00BA3C88" w:rsidRDefault="008F63A6" w:rsidP="008022FE">
                  <w:pPr>
                    <w:jc w:val="right"/>
                    <w:outlineLvl w:val="0"/>
                    <w:rPr>
                      <w:sz w:val="28"/>
                      <w:szCs w:val="28"/>
                    </w:rPr>
                  </w:pPr>
                </w:p>
              </w:tc>
            </w:tr>
          </w:tbl>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2" w:name="_Toc361327008"/>
      <w:bookmarkStart w:id="63" w:name="_Toc363226275"/>
      <w:bookmarkStart w:id="64" w:name="_Toc377555507"/>
      <w:bookmarkStart w:id="65" w:name="_Toc395169888"/>
      <w:bookmarkStart w:id="66" w:name="_Toc430335235"/>
      <w:r w:rsidRPr="00397524">
        <w:rPr>
          <w:b/>
          <w:sz w:val="28"/>
          <w:szCs w:val="28"/>
        </w:rPr>
        <w:t>ДОКУМЕНТАЦИЯ</w:t>
      </w:r>
      <w:bookmarkEnd w:id="62"/>
      <w:bookmarkEnd w:id="63"/>
      <w:bookmarkEnd w:id="64"/>
      <w:bookmarkEnd w:id="6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6"/>
    </w:p>
    <w:p w14:paraId="5BD2A07B" w14:textId="77777777" w:rsidR="00ED20B9" w:rsidRPr="00397524" w:rsidRDefault="00ED20B9" w:rsidP="00D90E5E">
      <w:pPr>
        <w:jc w:val="center"/>
        <w:rPr>
          <w:sz w:val="28"/>
          <w:szCs w:val="28"/>
        </w:rPr>
      </w:pPr>
    </w:p>
    <w:p w14:paraId="3A638419" w14:textId="474E3005" w:rsidR="00833554" w:rsidRPr="00D95093" w:rsidRDefault="00371011" w:rsidP="00833554">
      <w:pPr>
        <w:jc w:val="center"/>
        <w:rPr>
          <w:b/>
          <w:sz w:val="28"/>
          <w:szCs w:val="28"/>
        </w:rPr>
      </w:pPr>
      <w:r w:rsidRPr="00533892">
        <w:rPr>
          <w:sz w:val="24"/>
          <w:szCs w:val="24"/>
        </w:rPr>
        <w:t xml:space="preserve">открытый одноэтапный запрос предложений </w:t>
      </w:r>
      <w:proofErr w:type="gramStart"/>
      <w:r w:rsidRPr="00533892">
        <w:rPr>
          <w:sz w:val="24"/>
          <w:szCs w:val="24"/>
        </w:rPr>
        <w:t xml:space="preserve">в электронной форме без предварительного отбора на право заключения договора </w:t>
      </w:r>
      <w:r w:rsidR="00833554" w:rsidRPr="00833554">
        <w:rPr>
          <w:sz w:val="24"/>
          <w:szCs w:val="24"/>
        </w:rPr>
        <w:t xml:space="preserve">на </w:t>
      </w:r>
      <w:r w:rsidR="0077739F">
        <w:rPr>
          <w:sz w:val="24"/>
          <w:szCs w:val="24"/>
        </w:rPr>
        <w:t>о</w:t>
      </w:r>
      <w:r w:rsidR="0077739F" w:rsidRPr="0077739F">
        <w:rPr>
          <w:sz w:val="24"/>
          <w:szCs w:val="24"/>
        </w:rPr>
        <w:t>казание</w:t>
      </w:r>
      <w:proofErr w:type="gramEnd"/>
      <w:r w:rsidR="0077739F" w:rsidRPr="0077739F">
        <w:rPr>
          <w:sz w:val="24"/>
          <w:szCs w:val="24"/>
        </w:rPr>
        <w:t xml:space="preserve"> услуг по техническому освидетельс</w:t>
      </w:r>
      <w:r w:rsidR="0077739F">
        <w:rPr>
          <w:sz w:val="24"/>
          <w:szCs w:val="24"/>
        </w:rPr>
        <w:t>твованию лифтов в филиалах ПАО «</w:t>
      </w:r>
      <w:r w:rsidR="0077739F" w:rsidRPr="0077739F">
        <w:rPr>
          <w:sz w:val="24"/>
          <w:szCs w:val="24"/>
        </w:rPr>
        <w:t>МОЭК</w:t>
      </w:r>
      <w:r w:rsidR="0077739F">
        <w:rPr>
          <w:sz w:val="24"/>
          <w:szCs w:val="24"/>
        </w:rPr>
        <w:t>»</w:t>
      </w:r>
    </w:p>
    <w:p w14:paraId="335647D6" w14:textId="77777777" w:rsidR="00266154" w:rsidRPr="008033D8" w:rsidRDefault="00266154" w:rsidP="00266154">
      <w:pPr>
        <w:jc w:val="center"/>
        <w:rPr>
          <w:b/>
          <w:sz w:val="24"/>
          <w:szCs w:val="24"/>
        </w:rPr>
      </w:pPr>
      <w:r w:rsidRPr="00D95093">
        <w:rPr>
          <w:b/>
          <w:sz w:val="24"/>
          <w:szCs w:val="24"/>
        </w:rPr>
        <w:t>(Закупка только для субъектов малого и среднего предпринимательства)</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56B8E6B6" w:rsidR="00A1118A" w:rsidRPr="007D5F03" w:rsidRDefault="007D5F03" w:rsidP="00892F24">
      <w:pPr>
        <w:jc w:val="center"/>
        <w:rPr>
          <w:b/>
          <w:sz w:val="24"/>
          <w:szCs w:val="24"/>
        </w:rPr>
      </w:pPr>
      <w:r w:rsidRPr="00D95093">
        <w:rPr>
          <w:b/>
          <w:sz w:val="24"/>
          <w:szCs w:val="24"/>
        </w:rPr>
        <w:t>№ </w:t>
      </w:r>
      <w:r w:rsidR="00D95093" w:rsidRPr="00D95093">
        <w:rPr>
          <w:b/>
          <w:sz w:val="24"/>
          <w:szCs w:val="24"/>
        </w:rPr>
        <w:t>1</w:t>
      </w:r>
      <w:r w:rsidR="0077739F">
        <w:rPr>
          <w:b/>
          <w:sz w:val="24"/>
          <w:szCs w:val="24"/>
        </w:rPr>
        <w:t>0179</w:t>
      </w:r>
      <w:r w:rsidR="00D95093">
        <w:rPr>
          <w:b/>
          <w:sz w:val="24"/>
          <w:szCs w:val="24"/>
        </w:rPr>
        <w:t>/</w:t>
      </w:r>
      <w:proofErr w:type="gramStart"/>
      <w:r w:rsidR="00D95093">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76DD4A2B" w14:textId="77777777" w:rsidR="007B5FD5" w:rsidRDefault="007B5FD5" w:rsidP="00D95093">
      <w:pP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5A348C96" w14:textId="77777777"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52106B">
              <w:rPr>
                <w:webHidden/>
              </w:rPr>
              <w:t>4</w:t>
            </w:r>
            <w:r w:rsidR="00151DAF">
              <w:rPr>
                <w:webHidden/>
              </w:rPr>
              <w:fldChar w:fldCharType="end"/>
            </w:r>
          </w:hyperlink>
        </w:p>
        <w:p w14:paraId="2D0249BC" w14:textId="77777777" w:rsidR="00151DAF" w:rsidRDefault="00BD7034">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52106B">
              <w:rPr>
                <w:webHidden/>
              </w:rPr>
              <w:t>7</w:t>
            </w:r>
            <w:r w:rsidR="00151DAF">
              <w:rPr>
                <w:webHidden/>
              </w:rPr>
              <w:fldChar w:fldCharType="end"/>
            </w:r>
          </w:hyperlink>
        </w:p>
        <w:p w14:paraId="4BD372B5" w14:textId="77777777" w:rsidR="00151DAF" w:rsidRDefault="00BD7034">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52106B">
              <w:rPr>
                <w:webHidden/>
              </w:rPr>
              <w:t>7</w:t>
            </w:r>
            <w:r w:rsidR="00151DAF">
              <w:rPr>
                <w:webHidden/>
              </w:rPr>
              <w:fldChar w:fldCharType="end"/>
            </w:r>
          </w:hyperlink>
        </w:p>
        <w:p w14:paraId="09E4798D" w14:textId="77777777" w:rsidR="00151DAF" w:rsidRDefault="00BD7034">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52106B">
              <w:rPr>
                <w:webHidden/>
              </w:rPr>
              <w:t>7</w:t>
            </w:r>
            <w:r w:rsidR="00151DAF">
              <w:rPr>
                <w:webHidden/>
              </w:rPr>
              <w:fldChar w:fldCharType="end"/>
            </w:r>
          </w:hyperlink>
        </w:p>
        <w:p w14:paraId="1D17CA00" w14:textId="77777777" w:rsidR="00151DAF" w:rsidRDefault="00BD7034">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52106B">
              <w:rPr>
                <w:webHidden/>
              </w:rPr>
              <w:t>10</w:t>
            </w:r>
            <w:r w:rsidR="00151DAF">
              <w:rPr>
                <w:webHidden/>
              </w:rPr>
              <w:fldChar w:fldCharType="end"/>
            </w:r>
          </w:hyperlink>
        </w:p>
        <w:p w14:paraId="34AD292F" w14:textId="77777777" w:rsidR="00151DAF" w:rsidRDefault="00BD7034">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52106B">
              <w:rPr>
                <w:webHidden/>
              </w:rPr>
              <w:t>10</w:t>
            </w:r>
            <w:r w:rsidR="00151DAF">
              <w:rPr>
                <w:webHidden/>
              </w:rPr>
              <w:fldChar w:fldCharType="end"/>
            </w:r>
          </w:hyperlink>
        </w:p>
        <w:p w14:paraId="7211B8FA" w14:textId="77777777" w:rsidR="00151DAF" w:rsidRDefault="00BD7034">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52106B">
              <w:rPr>
                <w:webHidden/>
              </w:rPr>
              <w:t>12</w:t>
            </w:r>
            <w:r w:rsidR="00151DAF">
              <w:rPr>
                <w:webHidden/>
              </w:rPr>
              <w:fldChar w:fldCharType="end"/>
            </w:r>
          </w:hyperlink>
        </w:p>
        <w:p w14:paraId="2CF244E9" w14:textId="77777777" w:rsidR="00151DAF" w:rsidRDefault="00BD7034">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52106B">
              <w:rPr>
                <w:webHidden/>
              </w:rPr>
              <w:t>12</w:t>
            </w:r>
            <w:r w:rsidR="00151DAF">
              <w:rPr>
                <w:webHidden/>
              </w:rPr>
              <w:fldChar w:fldCharType="end"/>
            </w:r>
          </w:hyperlink>
        </w:p>
        <w:p w14:paraId="654A5C4F" w14:textId="77777777" w:rsidR="00151DAF" w:rsidRDefault="00BD7034">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52106B">
              <w:rPr>
                <w:webHidden/>
              </w:rPr>
              <w:t>12</w:t>
            </w:r>
            <w:r w:rsidR="00151DAF">
              <w:rPr>
                <w:webHidden/>
              </w:rPr>
              <w:fldChar w:fldCharType="end"/>
            </w:r>
          </w:hyperlink>
        </w:p>
        <w:p w14:paraId="70C42F58" w14:textId="77777777" w:rsidR="00151DAF" w:rsidRDefault="00BD7034">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52106B">
              <w:rPr>
                <w:webHidden/>
              </w:rPr>
              <w:t>13</w:t>
            </w:r>
            <w:r w:rsidR="00151DAF">
              <w:rPr>
                <w:webHidden/>
              </w:rPr>
              <w:fldChar w:fldCharType="end"/>
            </w:r>
          </w:hyperlink>
        </w:p>
        <w:p w14:paraId="31592B58" w14:textId="77777777" w:rsidR="00151DAF" w:rsidRDefault="00BD7034">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52106B">
              <w:rPr>
                <w:webHidden/>
              </w:rPr>
              <w:t>14</w:t>
            </w:r>
            <w:r w:rsidR="00151DAF">
              <w:rPr>
                <w:webHidden/>
              </w:rPr>
              <w:fldChar w:fldCharType="end"/>
            </w:r>
          </w:hyperlink>
        </w:p>
        <w:p w14:paraId="44E0A9DB" w14:textId="77777777" w:rsidR="00151DAF" w:rsidRDefault="00BD7034">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52106B">
              <w:rPr>
                <w:webHidden/>
              </w:rPr>
              <w:t>14</w:t>
            </w:r>
            <w:r w:rsidR="00151DAF">
              <w:rPr>
                <w:webHidden/>
              </w:rPr>
              <w:fldChar w:fldCharType="end"/>
            </w:r>
          </w:hyperlink>
        </w:p>
        <w:p w14:paraId="79E11D0F" w14:textId="77777777" w:rsidR="00151DAF" w:rsidRDefault="00BD7034">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52106B">
              <w:rPr>
                <w:webHidden/>
              </w:rPr>
              <w:t>15</w:t>
            </w:r>
            <w:r w:rsidR="00151DAF">
              <w:rPr>
                <w:webHidden/>
              </w:rPr>
              <w:fldChar w:fldCharType="end"/>
            </w:r>
          </w:hyperlink>
        </w:p>
        <w:p w14:paraId="4C24B4DF" w14:textId="77777777" w:rsidR="00151DAF" w:rsidRDefault="00BD7034">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52106B">
              <w:rPr>
                <w:webHidden/>
              </w:rPr>
              <w:t>15</w:t>
            </w:r>
            <w:r w:rsidR="00151DAF">
              <w:rPr>
                <w:webHidden/>
              </w:rPr>
              <w:fldChar w:fldCharType="end"/>
            </w:r>
          </w:hyperlink>
        </w:p>
        <w:p w14:paraId="373BA28F" w14:textId="77777777" w:rsidR="00151DAF" w:rsidRDefault="00BD7034">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52106B">
              <w:rPr>
                <w:webHidden/>
              </w:rPr>
              <w:t>15</w:t>
            </w:r>
            <w:r w:rsidR="00151DAF">
              <w:rPr>
                <w:webHidden/>
              </w:rPr>
              <w:fldChar w:fldCharType="end"/>
            </w:r>
          </w:hyperlink>
        </w:p>
        <w:p w14:paraId="05D80FBC" w14:textId="77777777" w:rsidR="00151DAF" w:rsidRDefault="00BD7034">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52106B">
              <w:rPr>
                <w:webHidden/>
              </w:rPr>
              <w:t>16</w:t>
            </w:r>
            <w:r w:rsidR="00151DAF">
              <w:rPr>
                <w:webHidden/>
              </w:rPr>
              <w:fldChar w:fldCharType="end"/>
            </w:r>
          </w:hyperlink>
        </w:p>
        <w:p w14:paraId="4CE05339" w14:textId="77777777" w:rsidR="00151DAF" w:rsidRDefault="00BD7034">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52106B">
              <w:rPr>
                <w:webHidden/>
              </w:rPr>
              <w:t>17</w:t>
            </w:r>
            <w:r w:rsidR="00151DAF">
              <w:rPr>
                <w:webHidden/>
              </w:rPr>
              <w:fldChar w:fldCharType="end"/>
            </w:r>
          </w:hyperlink>
        </w:p>
        <w:p w14:paraId="54E586D3" w14:textId="77777777" w:rsidR="00151DAF" w:rsidRDefault="00BD7034">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52106B">
              <w:rPr>
                <w:webHidden/>
              </w:rPr>
              <w:t>17</w:t>
            </w:r>
            <w:r w:rsidR="00151DAF">
              <w:rPr>
                <w:webHidden/>
              </w:rPr>
              <w:fldChar w:fldCharType="end"/>
            </w:r>
          </w:hyperlink>
        </w:p>
        <w:p w14:paraId="047233AF" w14:textId="77777777" w:rsidR="00151DAF" w:rsidRDefault="00BD7034">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52106B">
              <w:rPr>
                <w:webHidden/>
              </w:rPr>
              <w:t>17</w:t>
            </w:r>
            <w:r w:rsidR="00151DAF">
              <w:rPr>
                <w:webHidden/>
              </w:rPr>
              <w:fldChar w:fldCharType="end"/>
            </w:r>
          </w:hyperlink>
        </w:p>
        <w:p w14:paraId="2C356AAF" w14:textId="77777777" w:rsidR="00151DAF" w:rsidRDefault="00BD7034">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52106B">
              <w:rPr>
                <w:webHidden/>
              </w:rPr>
              <w:t>18</w:t>
            </w:r>
            <w:r w:rsidR="00151DAF">
              <w:rPr>
                <w:webHidden/>
              </w:rPr>
              <w:fldChar w:fldCharType="end"/>
            </w:r>
          </w:hyperlink>
        </w:p>
        <w:p w14:paraId="184A9890" w14:textId="77777777" w:rsidR="00151DAF" w:rsidRDefault="00BD7034">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52106B">
              <w:rPr>
                <w:webHidden/>
              </w:rPr>
              <w:t>20</w:t>
            </w:r>
            <w:r w:rsidR="00151DAF">
              <w:rPr>
                <w:webHidden/>
              </w:rPr>
              <w:fldChar w:fldCharType="end"/>
            </w:r>
          </w:hyperlink>
        </w:p>
        <w:p w14:paraId="00CB8FC1" w14:textId="77777777" w:rsidR="00151DAF" w:rsidRDefault="00BD7034">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52106B">
              <w:rPr>
                <w:webHidden/>
              </w:rPr>
              <w:t>21</w:t>
            </w:r>
            <w:r w:rsidR="00151DAF">
              <w:rPr>
                <w:webHidden/>
              </w:rPr>
              <w:fldChar w:fldCharType="end"/>
            </w:r>
          </w:hyperlink>
        </w:p>
        <w:p w14:paraId="1C567E83" w14:textId="77777777" w:rsidR="00151DAF" w:rsidRDefault="00BD7034">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52106B">
              <w:rPr>
                <w:webHidden/>
              </w:rPr>
              <w:t>22</w:t>
            </w:r>
            <w:r w:rsidR="00151DAF">
              <w:rPr>
                <w:webHidden/>
              </w:rPr>
              <w:fldChar w:fldCharType="end"/>
            </w:r>
          </w:hyperlink>
        </w:p>
        <w:p w14:paraId="3D401F30" w14:textId="77777777" w:rsidR="00151DAF" w:rsidRDefault="00BD7034">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52106B">
              <w:rPr>
                <w:webHidden/>
              </w:rPr>
              <w:t>22</w:t>
            </w:r>
            <w:r w:rsidR="00151DAF">
              <w:rPr>
                <w:webHidden/>
              </w:rPr>
              <w:fldChar w:fldCharType="end"/>
            </w:r>
          </w:hyperlink>
        </w:p>
        <w:p w14:paraId="5FF9513C" w14:textId="77777777" w:rsidR="00151DAF" w:rsidRDefault="00BD7034">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52106B">
              <w:rPr>
                <w:webHidden/>
              </w:rPr>
              <w:t>23</w:t>
            </w:r>
            <w:r w:rsidR="00151DAF">
              <w:rPr>
                <w:webHidden/>
              </w:rPr>
              <w:fldChar w:fldCharType="end"/>
            </w:r>
          </w:hyperlink>
        </w:p>
        <w:p w14:paraId="7AAE5664" w14:textId="77777777" w:rsidR="00151DAF" w:rsidRDefault="00BD7034">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52106B">
              <w:rPr>
                <w:webHidden/>
              </w:rPr>
              <w:t>24</w:t>
            </w:r>
            <w:r w:rsidR="00151DAF">
              <w:rPr>
                <w:webHidden/>
              </w:rPr>
              <w:fldChar w:fldCharType="end"/>
            </w:r>
          </w:hyperlink>
        </w:p>
        <w:p w14:paraId="0D35343D" w14:textId="77777777" w:rsidR="00151DAF" w:rsidRDefault="00BD7034">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52106B">
              <w:rPr>
                <w:webHidden/>
              </w:rPr>
              <w:t>24</w:t>
            </w:r>
            <w:r w:rsidR="00151DAF">
              <w:rPr>
                <w:webHidden/>
              </w:rPr>
              <w:fldChar w:fldCharType="end"/>
            </w:r>
          </w:hyperlink>
        </w:p>
        <w:p w14:paraId="4D21D004" w14:textId="77777777" w:rsidR="00151DAF" w:rsidRDefault="00BD7034">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52106B">
              <w:rPr>
                <w:webHidden/>
              </w:rPr>
              <w:t>24</w:t>
            </w:r>
            <w:r w:rsidR="00151DAF">
              <w:rPr>
                <w:webHidden/>
              </w:rPr>
              <w:fldChar w:fldCharType="end"/>
            </w:r>
          </w:hyperlink>
        </w:p>
        <w:p w14:paraId="25360AB6" w14:textId="77777777" w:rsidR="00151DAF" w:rsidRDefault="00BD7034">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52106B">
              <w:rPr>
                <w:webHidden/>
              </w:rPr>
              <w:t>25</w:t>
            </w:r>
            <w:r w:rsidR="00151DAF">
              <w:rPr>
                <w:webHidden/>
              </w:rPr>
              <w:fldChar w:fldCharType="end"/>
            </w:r>
          </w:hyperlink>
        </w:p>
        <w:p w14:paraId="2545B91E" w14:textId="77777777" w:rsidR="00151DAF" w:rsidRDefault="00BD7034">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52106B">
              <w:rPr>
                <w:webHidden/>
              </w:rPr>
              <w:t>26</w:t>
            </w:r>
            <w:r w:rsidR="00151DAF">
              <w:rPr>
                <w:webHidden/>
              </w:rPr>
              <w:fldChar w:fldCharType="end"/>
            </w:r>
          </w:hyperlink>
        </w:p>
        <w:p w14:paraId="7EDB74EF" w14:textId="77777777" w:rsidR="00151DAF" w:rsidRDefault="00BD7034">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52106B">
              <w:rPr>
                <w:webHidden/>
              </w:rPr>
              <w:t>27</w:t>
            </w:r>
            <w:r w:rsidR="00151DAF">
              <w:rPr>
                <w:webHidden/>
              </w:rPr>
              <w:fldChar w:fldCharType="end"/>
            </w:r>
          </w:hyperlink>
        </w:p>
        <w:p w14:paraId="4421E824" w14:textId="77777777" w:rsidR="00151DAF" w:rsidRDefault="00BD7034">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52106B">
              <w:rPr>
                <w:webHidden/>
              </w:rPr>
              <w:t>28</w:t>
            </w:r>
            <w:r w:rsidR="00151DAF">
              <w:rPr>
                <w:webHidden/>
              </w:rPr>
              <w:fldChar w:fldCharType="end"/>
            </w:r>
          </w:hyperlink>
        </w:p>
        <w:p w14:paraId="63D37588" w14:textId="77777777" w:rsidR="00151DAF" w:rsidRDefault="00BD7034">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52106B">
              <w:rPr>
                <w:webHidden/>
              </w:rPr>
              <w:t>28</w:t>
            </w:r>
            <w:r w:rsidR="00151DAF">
              <w:rPr>
                <w:webHidden/>
              </w:rPr>
              <w:fldChar w:fldCharType="end"/>
            </w:r>
          </w:hyperlink>
        </w:p>
        <w:p w14:paraId="4250D50C" w14:textId="77777777" w:rsidR="00151DAF" w:rsidRDefault="00BD7034">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52106B">
              <w:rPr>
                <w:webHidden/>
              </w:rPr>
              <w:t>30</w:t>
            </w:r>
            <w:r w:rsidR="00151DAF">
              <w:rPr>
                <w:webHidden/>
              </w:rPr>
              <w:fldChar w:fldCharType="end"/>
            </w:r>
          </w:hyperlink>
        </w:p>
        <w:p w14:paraId="320A03C1" w14:textId="77777777" w:rsidR="00151DAF" w:rsidRDefault="00BD7034">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52106B">
              <w:rPr>
                <w:webHidden/>
              </w:rPr>
              <w:t>33</w:t>
            </w:r>
            <w:r w:rsidR="00151DAF">
              <w:rPr>
                <w:webHidden/>
              </w:rPr>
              <w:fldChar w:fldCharType="end"/>
            </w:r>
          </w:hyperlink>
        </w:p>
        <w:p w14:paraId="453EC726" w14:textId="77777777" w:rsidR="00151DAF" w:rsidRDefault="00BD7034">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52106B">
              <w:rPr>
                <w:webHidden/>
              </w:rPr>
              <w:t>35</w:t>
            </w:r>
            <w:r w:rsidR="00151DAF">
              <w:rPr>
                <w:webHidden/>
              </w:rPr>
              <w:fldChar w:fldCharType="end"/>
            </w:r>
          </w:hyperlink>
        </w:p>
        <w:p w14:paraId="146AD3F3" w14:textId="77777777" w:rsidR="00151DAF" w:rsidRDefault="00BD7034">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52106B">
              <w:rPr>
                <w:webHidden/>
              </w:rPr>
              <w:t>40</w:t>
            </w:r>
            <w:r w:rsidR="00151DAF">
              <w:rPr>
                <w:webHidden/>
              </w:rPr>
              <w:fldChar w:fldCharType="end"/>
            </w:r>
          </w:hyperlink>
        </w:p>
        <w:p w14:paraId="6151CE44" w14:textId="77777777" w:rsidR="00151DAF" w:rsidRDefault="00BD7034">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52106B">
              <w:rPr>
                <w:webHidden/>
              </w:rPr>
              <w:t>40</w:t>
            </w:r>
            <w:r w:rsidR="00151DAF">
              <w:rPr>
                <w:webHidden/>
              </w:rPr>
              <w:fldChar w:fldCharType="end"/>
            </w:r>
          </w:hyperlink>
        </w:p>
        <w:p w14:paraId="1A63015D" w14:textId="77777777" w:rsidR="00151DAF" w:rsidRDefault="00BD7034">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52106B">
              <w:rPr>
                <w:webHidden/>
              </w:rPr>
              <w:t>42</w:t>
            </w:r>
            <w:r w:rsidR="00151DAF">
              <w:rPr>
                <w:webHidden/>
              </w:rPr>
              <w:fldChar w:fldCharType="end"/>
            </w:r>
          </w:hyperlink>
        </w:p>
        <w:p w14:paraId="63380D85" w14:textId="77777777" w:rsidR="00151DAF" w:rsidRDefault="00BD7034">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52106B">
              <w:rPr>
                <w:webHidden/>
              </w:rPr>
              <w:t>43</w:t>
            </w:r>
            <w:r w:rsidR="00151DAF">
              <w:rPr>
                <w:webHidden/>
              </w:rPr>
              <w:fldChar w:fldCharType="end"/>
            </w:r>
          </w:hyperlink>
        </w:p>
        <w:p w14:paraId="786BA51E" w14:textId="77777777" w:rsidR="00151DAF" w:rsidRDefault="00BD7034">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52106B">
              <w:rPr>
                <w:webHidden/>
              </w:rPr>
              <w:t>44</w:t>
            </w:r>
            <w:r w:rsidR="00151DAF">
              <w:rPr>
                <w:webHidden/>
              </w:rPr>
              <w:fldChar w:fldCharType="end"/>
            </w:r>
          </w:hyperlink>
        </w:p>
        <w:p w14:paraId="54AA6F20" w14:textId="77777777" w:rsidR="00151DAF" w:rsidRDefault="00BD7034">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52106B">
              <w:rPr>
                <w:webHidden/>
              </w:rPr>
              <w:t>46</w:t>
            </w:r>
            <w:r w:rsidR="00151DAF">
              <w:rPr>
                <w:webHidden/>
              </w:rPr>
              <w:fldChar w:fldCharType="end"/>
            </w:r>
          </w:hyperlink>
        </w:p>
        <w:p w14:paraId="297608F3" w14:textId="77777777" w:rsidR="00151DAF" w:rsidRDefault="00BD7034">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52106B">
              <w:rPr>
                <w:webHidden/>
              </w:rPr>
              <w:t>47</w:t>
            </w:r>
            <w:r w:rsidR="00151DAF">
              <w:rPr>
                <w:webHidden/>
              </w:rPr>
              <w:fldChar w:fldCharType="end"/>
            </w:r>
          </w:hyperlink>
        </w:p>
        <w:p w14:paraId="30422274" w14:textId="77777777" w:rsidR="00151DAF" w:rsidRDefault="00BD7034">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52106B">
              <w:rPr>
                <w:webHidden/>
              </w:rPr>
              <w:t>48</w:t>
            </w:r>
            <w:r w:rsidR="00151DAF">
              <w:rPr>
                <w:webHidden/>
              </w:rPr>
              <w:fldChar w:fldCharType="end"/>
            </w:r>
          </w:hyperlink>
        </w:p>
        <w:p w14:paraId="74307D40" w14:textId="77777777" w:rsidR="00151DAF" w:rsidRDefault="00BD7034">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52106B">
              <w:rPr>
                <w:webHidden/>
              </w:rPr>
              <w:t>50</w:t>
            </w:r>
            <w:r w:rsidR="00151DAF">
              <w:rPr>
                <w:webHidden/>
              </w:rPr>
              <w:fldChar w:fldCharType="end"/>
            </w:r>
          </w:hyperlink>
        </w:p>
        <w:p w14:paraId="0341FA89" w14:textId="77777777" w:rsidR="00151DAF" w:rsidRDefault="00BD7034">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52106B">
              <w:rPr>
                <w:webHidden/>
              </w:rPr>
              <w:t>51</w:t>
            </w:r>
            <w:r w:rsidR="00151DAF">
              <w:rPr>
                <w:webHidden/>
              </w:rPr>
              <w:fldChar w:fldCharType="end"/>
            </w:r>
          </w:hyperlink>
        </w:p>
        <w:p w14:paraId="15351E08" w14:textId="77777777" w:rsidR="00151DAF" w:rsidRDefault="00BD7034">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52106B">
              <w:rPr>
                <w:webHidden/>
              </w:rPr>
              <w:t>52</w:t>
            </w:r>
            <w:r w:rsidR="00151DAF">
              <w:rPr>
                <w:webHidden/>
              </w:rPr>
              <w:fldChar w:fldCharType="end"/>
            </w:r>
          </w:hyperlink>
        </w:p>
        <w:p w14:paraId="31CDDE98" w14:textId="77777777" w:rsidR="00151DAF" w:rsidRDefault="00BD7034">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52106B">
              <w:rPr>
                <w:webHidden/>
              </w:rPr>
              <w:t>53</w:t>
            </w:r>
            <w:r w:rsidR="00151DAF">
              <w:rPr>
                <w:webHidden/>
              </w:rPr>
              <w:fldChar w:fldCharType="end"/>
            </w:r>
          </w:hyperlink>
        </w:p>
        <w:p w14:paraId="41E134DA" w14:textId="77777777" w:rsidR="00151DAF" w:rsidRDefault="00BD7034">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52106B">
              <w:rPr>
                <w:webHidden/>
              </w:rPr>
              <w:t>54</w:t>
            </w:r>
            <w:r w:rsidR="00151DAF">
              <w:rPr>
                <w:webHidden/>
              </w:rPr>
              <w:fldChar w:fldCharType="end"/>
            </w:r>
          </w:hyperlink>
        </w:p>
        <w:p w14:paraId="77B55B8B" w14:textId="13D6284A"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52106B">
              <w:rPr>
                <w:webHidden/>
              </w:rPr>
              <w:t>55</w:t>
            </w:r>
            <w:r w:rsidR="00151DAF">
              <w:rPr>
                <w:webHidden/>
              </w:rPr>
              <w:fldChar w:fldCharType="end"/>
            </w:r>
          </w:hyperlink>
        </w:p>
        <w:p w14:paraId="0385E739" w14:textId="77777777" w:rsidR="00151DAF" w:rsidRDefault="00BD7034">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52106B">
              <w:rPr>
                <w:webHidden/>
              </w:rPr>
              <w:t>57</w:t>
            </w:r>
            <w:r w:rsidR="00151DAF">
              <w:rPr>
                <w:webHidden/>
              </w:rPr>
              <w:fldChar w:fldCharType="end"/>
            </w:r>
          </w:hyperlink>
        </w:p>
        <w:p w14:paraId="430435C5" w14:textId="77777777" w:rsidR="00151DAF" w:rsidRDefault="00BD7034">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52106B">
              <w:rPr>
                <w:webHidden/>
              </w:rPr>
              <w:t>58</w:t>
            </w:r>
            <w:r w:rsidR="00151DAF">
              <w:rPr>
                <w:webHidden/>
              </w:rPr>
              <w:fldChar w:fldCharType="end"/>
            </w:r>
          </w:hyperlink>
        </w:p>
        <w:p w14:paraId="138FAC06" w14:textId="77777777" w:rsidR="00151DAF" w:rsidRDefault="00BD7034">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52106B">
              <w:rPr>
                <w:webHidden/>
              </w:rPr>
              <w:t>62</w:t>
            </w:r>
            <w:r w:rsidR="00151DAF">
              <w:rPr>
                <w:webHidden/>
              </w:rPr>
              <w:fldChar w:fldCharType="end"/>
            </w:r>
          </w:hyperlink>
        </w:p>
        <w:p w14:paraId="35406395" w14:textId="77777777" w:rsidR="00151DAF" w:rsidRDefault="00BD7034">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52106B">
              <w:rPr>
                <w:webHidden/>
              </w:rPr>
              <w:t>66</w:t>
            </w:r>
            <w:r w:rsidR="00151DAF">
              <w:rPr>
                <w:webHidden/>
              </w:rPr>
              <w:fldChar w:fldCharType="end"/>
            </w:r>
          </w:hyperlink>
        </w:p>
        <w:p w14:paraId="02392D10" w14:textId="77777777" w:rsidR="00151DAF" w:rsidRDefault="00BD7034">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52106B">
              <w:rPr>
                <w:webHidden/>
              </w:rPr>
              <w:t>67</w:t>
            </w:r>
            <w:r w:rsidR="00151DAF">
              <w:rPr>
                <w:webHidden/>
              </w:rPr>
              <w:fldChar w:fldCharType="end"/>
            </w:r>
          </w:hyperlink>
        </w:p>
        <w:p w14:paraId="668281CC" w14:textId="77777777" w:rsidR="00151DAF" w:rsidRDefault="00BD7034">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52106B">
              <w:rPr>
                <w:webHidden/>
              </w:rPr>
              <w:t>68</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7" w:name="_Toc395169890"/>
      <w:bookmarkStart w:id="68" w:name="_Toc430335236"/>
      <w:r w:rsidRPr="00397524">
        <w:rPr>
          <w:sz w:val="26"/>
          <w:szCs w:val="26"/>
        </w:rPr>
        <w:lastRenderedPageBreak/>
        <w:t>ОБЩИЕ ПОЛОЖЕНИЯ</w:t>
      </w:r>
      <w:bookmarkEnd w:id="67"/>
      <w:bookmarkEnd w:id="68"/>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9" w:name="_Toc395169891"/>
      <w:bookmarkStart w:id="70" w:name="_Toc430335237"/>
      <w:r w:rsidRPr="00397524">
        <w:rPr>
          <w:rFonts w:ascii="Times New Roman" w:hAnsi="Times New Roman" w:cs="Times New Roman"/>
        </w:rPr>
        <w:t xml:space="preserve">Общие сведения о </w:t>
      </w:r>
      <w:bookmarkEnd w:id="69"/>
      <w:r w:rsidR="003E45CF" w:rsidRPr="00397524">
        <w:rPr>
          <w:rFonts w:ascii="Times New Roman" w:hAnsi="Times New Roman" w:cs="Times New Roman"/>
        </w:rPr>
        <w:t>Запросе предложений</w:t>
      </w:r>
      <w:bookmarkEnd w:id="70"/>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1"/>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7777777"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 Протокол  от 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2" w:name="_Toc395169892"/>
      <w:bookmarkStart w:id="73" w:name="_Ref398886003"/>
      <w:bookmarkStart w:id="74" w:name="_Toc430335238"/>
      <w:r w:rsidRPr="00397524">
        <w:rPr>
          <w:rFonts w:ascii="Times New Roman" w:hAnsi="Times New Roman" w:cs="Times New Roman"/>
        </w:rPr>
        <w:t>Термины и определения</w:t>
      </w:r>
      <w:bookmarkEnd w:id="72"/>
      <w:bookmarkEnd w:id="73"/>
      <w:bookmarkEnd w:id="74"/>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5" w:name="_Toc395169893"/>
      <w:bookmarkStart w:id="76" w:name="_Toc430335239"/>
      <w:r w:rsidRPr="00397524">
        <w:rPr>
          <w:rFonts w:ascii="Times New Roman" w:hAnsi="Times New Roman" w:cs="Times New Roman"/>
        </w:rPr>
        <w:t>Обжалование</w:t>
      </w:r>
      <w:bookmarkEnd w:id="75"/>
      <w:bookmarkEnd w:id="76"/>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7" w:name="_Toc395169894"/>
      <w:bookmarkStart w:id="78" w:name="_Ref398885654"/>
      <w:bookmarkStart w:id="79" w:name="_Ref398901115"/>
      <w:bookmarkStart w:id="80" w:name="_Toc430335240"/>
      <w:r w:rsidRPr="00397524">
        <w:rPr>
          <w:b/>
          <w:sz w:val="26"/>
          <w:szCs w:val="26"/>
        </w:rPr>
        <w:t xml:space="preserve">Требования к </w:t>
      </w:r>
      <w:bookmarkEnd w:id="77"/>
      <w:bookmarkEnd w:id="78"/>
      <w:bookmarkEnd w:id="79"/>
      <w:r w:rsidR="00200711" w:rsidRPr="00397524">
        <w:rPr>
          <w:b/>
          <w:sz w:val="26"/>
          <w:szCs w:val="26"/>
        </w:rPr>
        <w:t>Участникам</w:t>
      </w:r>
      <w:r w:rsidR="0083452D" w:rsidRPr="00397524">
        <w:rPr>
          <w:b/>
          <w:sz w:val="26"/>
          <w:szCs w:val="26"/>
        </w:rPr>
        <w:t xml:space="preserve"> процедуры</w:t>
      </w:r>
      <w:bookmarkEnd w:id="80"/>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1"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1"/>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5"/>
      <w:bookmarkStart w:id="83" w:name="_Ref399145896"/>
      <w:bookmarkStart w:id="84" w:name="_Toc430335241"/>
      <w:r w:rsidRPr="00397524">
        <w:rPr>
          <w:rFonts w:ascii="Times New Roman" w:hAnsi="Times New Roman" w:cs="Times New Roman"/>
        </w:rPr>
        <w:t xml:space="preserve">Отказ от проведения </w:t>
      </w:r>
      <w:bookmarkEnd w:id="82"/>
      <w:r w:rsidR="00A96448" w:rsidRPr="00397524">
        <w:rPr>
          <w:rFonts w:ascii="Times New Roman" w:hAnsi="Times New Roman" w:cs="Times New Roman"/>
        </w:rPr>
        <w:t>Запроса предложений</w:t>
      </w:r>
      <w:bookmarkEnd w:id="83"/>
      <w:bookmarkEnd w:id="84"/>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5" w:name="_Toc395169896"/>
      <w:bookmarkStart w:id="86"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5"/>
      <w:bookmarkEnd w:id="86"/>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7" w:name="_Toc395169897"/>
      <w:bookmarkStart w:id="88" w:name="_Toc430335243"/>
      <w:r w:rsidRPr="00397524">
        <w:rPr>
          <w:rFonts w:ascii="Times New Roman" w:hAnsi="Times New Roman" w:cs="Times New Roman"/>
        </w:rPr>
        <w:t>Прочие положения</w:t>
      </w:r>
      <w:bookmarkEnd w:id="87"/>
      <w:bookmarkEnd w:id="88"/>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Ref93267180"/>
      <w:bookmarkStart w:id="90" w:name="_Toc93293059"/>
      <w:bookmarkStart w:id="91" w:name="_Toc98253997"/>
      <w:bookmarkStart w:id="92" w:name="_Toc373496635"/>
      <w:bookmarkStart w:id="93" w:name="_Toc387930488"/>
      <w:bookmarkStart w:id="94" w:name="_Toc395169898"/>
      <w:bookmarkStart w:id="95" w:name="_Toc430335244"/>
      <w:r w:rsidRPr="00397524">
        <w:rPr>
          <w:rFonts w:ascii="Times New Roman" w:hAnsi="Times New Roman" w:cs="Times New Roman"/>
        </w:rPr>
        <w:t>Участие коллективных участников</w:t>
      </w:r>
      <w:bookmarkEnd w:id="89"/>
      <w:bookmarkEnd w:id="90"/>
      <w:bookmarkEnd w:id="91"/>
      <w:bookmarkEnd w:id="92"/>
      <w:bookmarkEnd w:id="93"/>
      <w:bookmarkEnd w:id="94"/>
      <w:bookmarkEnd w:id="95"/>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6" w:name="_Toc395169899"/>
      <w:bookmarkStart w:id="97" w:name="_Toc430335245"/>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6"/>
      <w:bookmarkEnd w:id="97"/>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8" w:name="_Toc395169900"/>
      <w:bookmarkStart w:id="99" w:name="_Toc430335246"/>
      <w:r w:rsidRPr="00397524">
        <w:rPr>
          <w:rFonts w:ascii="Times New Roman" w:hAnsi="Times New Roman" w:cs="Times New Roman"/>
        </w:rPr>
        <w:t xml:space="preserve">Общий порядок проведения </w:t>
      </w:r>
      <w:bookmarkEnd w:id="98"/>
      <w:r w:rsidR="00A96448" w:rsidRPr="00397524">
        <w:rPr>
          <w:rFonts w:ascii="Times New Roman" w:hAnsi="Times New Roman" w:cs="Times New Roman"/>
        </w:rPr>
        <w:t>Запроса предложений</w:t>
      </w:r>
      <w:bookmarkEnd w:id="99"/>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0" w:name="_Публикация_Извещения_о"/>
      <w:bookmarkStart w:id="101" w:name="_Toc395169901"/>
      <w:bookmarkStart w:id="102" w:name="_Ref398896680"/>
      <w:bookmarkStart w:id="103" w:name="_Toc430335247"/>
      <w:bookmarkEnd w:id="100"/>
      <w:r w:rsidRPr="00397524">
        <w:rPr>
          <w:rFonts w:ascii="Times New Roman" w:hAnsi="Times New Roman" w:cs="Times New Roman"/>
        </w:rPr>
        <w:t xml:space="preserve">Публикация Извещения о проведении </w:t>
      </w:r>
      <w:bookmarkEnd w:id="101"/>
      <w:r w:rsidR="00A96448" w:rsidRPr="00397524">
        <w:rPr>
          <w:rFonts w:ascii="Times New Roman" w:hAnsi="Times New Roman" w:cs="Times New Roman"/>
        </w:rPr>
        <w:t>Запроса предложений</w:t>
      </w:r>
      <w:bookmarkEnd w:id="102"/>
      <w:bookmarkEnd w:id="103"/>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4" w:name="_Toc395169902"/>
      <w:bookmarkStart w:id="105" w:name="_Ref398896721"/>
      <w:bookmarkStart w:id="106"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4"/>
      <w:bookmarkEnd w:id="105"/>
      <w:r w:rsidR="00200711" w:rsidRPr="00397524">
        <w:rPr>
          <w:rFonts w:ascii="Times New Roman" w:hAnsi="Times New Roman" w:cs="Times New Roman"/>
        </w:rPr>
        <w:t>Участникам</w:t>
      </w:r>
      <w:bookmarkEnd w:id="106"/>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7" w:name="_Toc395169903"/>
      <w:bookmarkStart w:id="108" w:name="_Ref398896767"/>
      <w:bookmarkStart w:id="109"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7"/>
      <w:bookmarkEnd w:id="108"/>
      <w:bookmarkEnd w:id="109"/>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0"/>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4"/>
      <w:bookmarkStart w:id="112" w:name="_Ref398896800"/>
      <w:bookmarkStart w:id="113" w:name="_Ref399145249"/>
      <w:bookmarkStart w:id="114"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5" w:name="_Toc395169905"/>
      <w:bookmarkStart w:id="116" w:name="_Ref398896837"/>
      <w:bookmarkStart w:id="117" w:name="_Ref398901549"/>
      <w:bookmarkStart w:id="118"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9" w:name="_Toc395169906"/>
      <w:bookmarkStart w:id="120" w:name="_Ref398896881"/>
      <w:bookmarkStart w:id="121" w:name="_Ref399145957"/>
      <w:bookmarkStart w:id="122"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9"/>
      <w:bookmarkEnd w:id="120"/>
      <w:bookmarkEnd w:id="121"/>
      <w:bookmarkEnd w:id="122"/>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3" w:name="_Toc395169907"/>
      <w:bookmarkStart w:id="124" w:name="_Ref398896920"/>
      <w:bookmarkStart w:id="125"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6" w:name="_Toc395169908"/>
      <w:bookmarkStart w:id="127" w:name="_Ref398896934"/>
      <w:bookmarkStart w:id="128"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9"/>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0" w:name="_Toc395169909"/>
      <w:bookmarkStart w:id="131" w:name="_Ref398896973"/>
      <w:bookmarkStart w:id="132" w:name="_Ref398901476"/>
      <w:bookmarkStart w:id="133" w:name="_Toc430335255"/>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0"/>
      <w:bookmarkEnd w:id="131"/>
      <w:bookmarkEnd w:id="132"/>
      <w:bookmarkEnd w:id="13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 xml:space="preserve">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4" w:name="_Toc395169910"/>
      <w:bookmarkStart w:id="135" w:name="_Ref398897019"/>
      <w:bookmarkStart w:id="136"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4"/>
      <w:bookmarkEnd w:id="135"/>
      <w:bookmarkEnd w:id="13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8" w:name="_Toc395169911"/>
      <w:bookmarkStart w:id="139" w:name="_Ref398897049"/>
      <w:bookmarkStart w:id="140"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8"/>
      <w:bookmarkEnd w:id="139"/>
      <w:bookmarkEnd w:id="14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395169912"/>
      <w:bookmarkStart w:id="142" w:name="_Ref398897065"/>
      <w:bookmarkStart w:id="143" w:name="_Toc430335258"/>
      <w:r w:rsidRPr="00397524">
        <w:rPr>
          <w:rFonts w:ascii="Times New Roman" w:hAnsi="Times New Roman" w:cs="Times New Roman"/>
        </w:rPr>
        <w:t>Подписание Договора</w:t>
      </w:r>
      <w:bookmarkEnd w:id="141"/>
      <w:bookmarkEnd w:id="142"/>
      <w:bookmarkEnd w:id="14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4" w:name="_Toc395169913"/>
      <w:bookmarkStart w:id="145" w:name="_Ref399143189"/>
      <w:bookmarkStart w:id="146" w:name="_Toc430335259"/>
      <w:r w:rsidRPr="00397524">
        <w:rPr>
          <w:rFonts w:ascii="Times New Roman" w:hAnsi="Times New Roman" w:cs="Times New Roman"/>
        </w:rPr>
        <w:t>Обеспечение по Договору</w:t>
      </w:r>
      <w:bookmarkEnd w:id="144"/>
      <w:bookmarkEnd w:id="145"/>
      <w:bookmarkEnd w:id="14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7" w:name="_Toc395169914"/>
      <w:bookmarkStart w:id="148" w:name="_Ref398900022"/>
      <w:bookmarkStart w:id="149"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7"/>
      <w:bookmarkEnd w:id="148"/>
      <w:bookmarkEnd w:id="14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0" w:name="_Toc430335261"/>
      <w:bookmarkStart w:id="151" w:name="_Toc395169915"/>
      <w:bookmarkStart w:id="15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0"/>
      <w:r w:rsidRPr="00397524">
        <w:rPr>
          <w:rFonts w:ascii="Times New Roman" w:hAnsi="Times New Roman" w:cs="Times New Roman"/>
        </w:rPr>
        <w:t xml:space="preserve"> </w:t>
      </w:r>
      <w:bookmarkEnd w:id="151"/>
      <w:bookmarkEnd w:id="15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3" w:name="_Toc430335262"/>
      <w:bookmarkStart w:id="154" w:name="_Toc395169916"/>
      <w:bookmarkStart w:id="155" w:name="_Ref398898404"/>
      <w:r w:rsidRPr="00397524">
        <w:rPr>
          <w:rFonts w:ascii="Times New Roman" w:hAnsi="Times New Roman" w:cs="Times New Roman"/>
        </w:rPr>
        <w:t>Требования к оформлению Заявки на участие в Запросе предложений</w:t>
      </w:r>
      <w:bookmarkEnd w:id="15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430335263"/>
      <w:r w:rsidRPr="00397524">
        <w:rPr>
          <w:rFonts w:ascii="Times New Roman" w:hAnsi="Times New Roman" w:cs="Times New Roman"/>
        </w:rPr>
        <w:t>Требования к подготовке коммерческого предложения</w:t>
      </w:r>
      <w:bookmarkEnd w:id="154"/>
      <w:bookmarkEnd w:id="155"/>
      <w:bookmarkEnd w:id="156"/>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395169917"/>
      <w:bookmarkStart w:id="161" w:name="_Ref398898417"/>
      <w:bookmarkStart w:id="162" w:name="_Toc430335264"/>
      <w:r w:rsidRPr="00397524">
        <w:rPr>
          <w:rFonts w:ascii="Times New Roman" w:hAnsi="Times New Roman" w:cs="Times New Roman"/>
        </w:rPr>
        <w:t>Требования к подготовке технического предложения</w:t>
      </w:r>
      <w:bookmarkEnd w:id="160"/>
      <w:bookmarkEnd w:id="161"/>
      <w:bookmarkEnd w:id="16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3" w:name="_Toc414528517"/>
      <w:r w:rsidR="008E24B7" w:rsidRPr="00397524">
        <w:rPr>
          <w:sz w:val="26"/>
          <w:szCs w:val="26"/>
        </w:rPr>
        <w:t>коллективной заявки на участие</w:t>
      </w:r>
      <w:bookmarkEnd w:id="16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7" w:name="_Toc395169918"/>
      <w:bookmarkStart w:id="168"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7"/>
      <w:bookmarkEnd w:id="16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9"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0" w:name="_Toc395169919"/>
      <w:bookmarkStart w:id="171" w:name="_Toc430335266"/>
      <w:r w:rsidRPr="00397524">
        <w:rPr>
          <w:rFonts w:ascii="Times New Roman" w:hAnsi="Times New Roman" w:cs="Times New Roman"/>
        </w:rPr>
        <w:t>Требования к подтверждению кредитоспособности (платежеспособности)</w:t>
      </w:r>
      <w:bookmarkEnd w:id="170"/>
      <w:bookmarkEnd w:id="17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77777777"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2" w:name="_Требования_к_правоспособности"/>
      <w:bookmarkStart w:id="173" w:name="_Toc341205489"/>
      <w:bookmarkStart w:id="174" w:name="_Ref342738407"/>
      <w:bookmarkStart w:id="175" w:name="_Toc382318218"/>
      <w:bookmarkStart w:id="176" w:name="_Toc382318326"/>
      <w:bookmarkStart w:id="177" w:name="_Toc383720380"/>
      <w:bookmarkStart w:id="178" w:name="_Toc430335267"/>
      <w:bookmarkStart w:id="179" w:name="_Toc395169921"/>
      <w:bookmarkStart w:id="180" w:name="_Ref398898831"/>
      <w:bookmarkStart w:id="181" w:name="_Ref399149929"/>
      <w:bookmarkStart w:id="182" w:name="_Ref399160136"/>
      <w:bookmarkEnd w:id="17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3"/>
      <w:bookmarkEnd w:id="174"/>
      <w:bookmarkEnd w:id="175"/>
      <w:bookmarkEnd w:id="176"/>
      <w:bookmarkEnd w:id="177"/>
      <w:bookmarkEnd w:id="178"/>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77777777"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3780B5C1"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77777777"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3"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9"/>
      <w:bookmarkEnd w:id="180"/>
      <w:bookmarkEnd w:id="181"/>
      <w:bookmarkEnd w:id="182"/>
      <w:bookmarkEnd w:id="18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8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p>
    <w:p w14:paraId="25D85C26" w14:textId="77777777" w:rsidR="0051141D" w:rsidRPr="00397524" w:rsidRDefault="0051141D" w:rsidP="00AF1DE0">
      <w:pPr>
        <w:pStyle w:val="1"/>
        <w:keepLines/>
        <w:pageBreakBefore/>
        <w:numPr>
          <w:ilvl w:val="0"/>
          <w:numId w:val="2"/>
        </w:numPr>
        <w:ind w:left="0" w:firstLine="34"/>
      </w:pPr>
      <w:bookmarkStart w:id="195" w:name="_Toc395169925"/>
      <w:bookmarkStart w:id="196" w:name="_Toc430335271"/>
      <w:r w:rsidRPr="00397524">
        <w:lastRenderedPageBreak/>
        <w:t xml:space="preserve">ИНФОРМАЦИОННАЯ КАРТА ОТКРЫТОГО </w:t>
      </w:r>
      <w:bookmarkEnd w:id="195"/>
      <w:r w:rsidR="00A96448" w:rsidRPr="00397524">
        <w:t>ЗАПРОСА ПРЕДЛОЖЕНИЙ</w:t>
      </w:r>
      <w:bookmarkEnd w:id="196"/>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7" w:name="_Toc369024091"/>
            <w:bookmarkStart w:id="198" w:name="_Toc372014947"/>
            <w:bookmarkEnd w:id="197"/>
            <w:bookmarkEnd w:id="198"/>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8DD8D04" w14:textId="08543C50" w:rsidR="00D95093" w:rsidRDefault="00D95093" w:rsidP="007317BA">
            <w:pPr>
              <w:keepNext/>
              <w:keepLines/>
              <w:autoSpaceDE w:val="0"/>
              <w:autoSpaceDN w:val="0"/>
              <w:adjustRightInd w:val="0"/>
            </w:pPr>
            <w:r>
              <w:t>84-03 – Лазарева Юлия Вячеславовна</w:t>
            </w:r>
          </w:p>
          <w:p w14:paraId="787BDA84" w14:textId="77777777" w:rsidR="007317BA" w:rsidRPr="00D95093" w:rsidRDefault="007317BA" w:rsidP="007317BA">
            <w:pPr>
              <w:keepNext/>
              <w:keepLines/>
              <w:autoSpaceDE w:val="0"/>
              <w:autoSpaceDN w:val="0"/>
              <w:adjustRightInd w:val="0"/>
            </w:pPr>
            <w:r w:rsidRPr="00D95093">
              <w:t>12-16 – Клочкова Екатерина Александровна</w:t>
            </w:r>
          </w:p>
          <w:p w14:paraId="427AEA45" w14:textId="77777777" w:rsidR="007317BA" w:rsidRPr="00D95093" w:rsidRDefault="007317BA" w:rsidP="007317BA">
            <w:pPr>
              <w:keepNext/>
              <w:keepLines/>
              <w:autoSpaceDE w:val="0"/>
              <w:autoSpaceDN w:val="0"/>
              <w:adjustRightInd w:val="0"/>
            </w:pPr>
            <w:r w:rsidRPr="00D95093">
              <w:t>49-70 – Дячук Артем Владимирович</w:t>
            </w:r>
          </w:p>
          <w:p w14:paraId="007A3DB3" w14:textId="77777777" w:rsidR="007317BA" w:rsidRPr="00D95093" w:rsidRDefault="007317BA" w:rsidP="007317BA">
            <w:pPr>
              <w:keepNext/>
              <w:keepLines/>
              <w:autoSpaceDE w:val="0"/>
              <w:autoSpaceDN w:val="0"/>
              <w:adjustRightInd w:val="0"/>
            </w:pPr>
            <w:proofErr w:type="gramStart"/>
            <w:r w:rsidRPr="00D95093">
              <w:t>65-42 – Бурая Елена Евгеньевна</w:t>
            </w:r>
            <w:proofErr w:type="gramEnd"/>
          </w:p>
          <w:p w14:paraId="6C9DAD54" w14:textId="77777777" w:rsidR="007317BA" w:rsidRPr="00D95093" w:rsidRDefault="007317BA" w:rsidP="007317BA">
            <w:pPr>
              <w:keepNext/>
              <w:keepLines/>
              <w:autoSpaceDE w:val="0"/>
              <w:autoSpaceDN w:val="0"/>
              <w:adjustRightInd w:val="0"/>
            </w:pPr>
            <w:r w:rsidRPr="00D95093">
              <w:t>21-73 – Ефремова Наталья Валериановна</w:t>
            </w:r>
          </w:p>
          <w:p w14:paraId="780F5D49" w14:textId="77777777" w:rsidR="007317BA" w:rsidRPr="00D95093" w:rsidRDefault="007317BA" w:rsidP="007317BA">
            <w:pPr>
              <w:keepNext/>
              <w:keepLines/>
              <w:autoSpaceDE w:val="0"/>
              <w:autoSpaceDN w:val="0"/>
              <w:adjustRightInd w:val="0"/>
            </w:pPr>
            <w:r w:rsidRPr="00D95093">
              <w:t>37-55 – Семенов Кирилл Юрьевич</w:t>
            </w:r>
          </w:p>
          <w:p w14:paraId="007AA2F3" w14:textId="77777777" w:rsidR="007317BA" w:rsidRPr="00D95093" w:rsidRDefault="007317BA" w:rsidP="007317BA">
            <w:pPr>
              <w:keepNext/>
              <w:keepLines/>
              <w:autoSpaceDE w:val="0"/>
              <w:autoSpaceDN w:val="0"/>
              <w:adjustRightInd w:val="0"/>
            </w:pPr>
            <w:r w:rsidRPr="00D95093">
              <w:t>12-27 – Субботин Юрий Дмитриевич</w:t>
            </w:r>
          </w:p>
          <w:p w14:paraId="7BC9E744" w14:textId="77777777" w:rsidR="007317BA" w:rsidRPr="00D95093" w:rsidRDefault="007317BA" w:rsidP="007317BA">
            <w:pPr>
              <w:keepNext/>
              <w:keepLines/>
              <w:autoSpaceDE w:val="0"/>
              <w:autoSpaceDN w:val="0"/>
              <w:adjustRightInd w:val="0"/>
            </w:pPr>
            <w:r w:rsidRPr="00D95093">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D95093">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417FC991" w:rsidR="00F94D01" w:rsidRPr="003356AC" w:rsidRDefault="00F94D01" w:rsidP="0077739F">
            <w:pPr>
              <w:keepNext/>
              <w:keepLines/>
              <w:autoSpaceDE w:val="0"/>
              <w:autoSpaceDN w:val="0"/>
              <w:adjustRightInd w:val="0"/>
            </w:pPr>
            <w:r w:rsidRPr="00A0575F">
              <w:rPr>
                <w:b/>
                <w:u w:val="single"/>
              </w:rPr>
              <w:t xml:space="preserve">По техническим вопросам: </w:t>
            </w:r>
            <w:r w:rsidRPr="00A0575F">
              <w:t xml:space="preserve"> </w:t>
            </w:r>
            <w:r w:rsidR="001E7693">
              <w:t xml:space="preserve">Главный специалист </w:t>
            </w:r>
            <w:r w:rsidR="0077739F">
              <w:t>о</w:t>
            </w:r>
            <w:r w:rsidR="0077739F" w:rsidRPr="0077739F">
              <w:t>тдел</w:t>
            </w:r>
            <w:r w:rsidR="0077739F">
              <w:t>а</w:t>
            </w:r>
            <w:r w:rsidR="0077739F" w:rsidRPr="0077739F">
              <w:t xml:space="preserve"> управления ремонтами и техническим обслуживанием зданий и сооружений</w:t>
            </w:r>
            <w:r w:rsidR="0077739F">
              <w:t xml:space="preserve"> </w:t>
            </w:r>
            <w:r w:rsidR="001E7693">
              <w:t>ПАО «МОЭК»</w:t>
            </w:r>
            <w:r w:rsidR="0077739F">
              <w:t xml:space="preserve">, </w:t>
            </w:r>
            <w:r w:rsidR="0077739F" w:rsidRPr="0077739F">
              <w:t>Джиоев Раждэн Сергеевич</w:t>
            </w:r>
            <w:r w:rsidR="001E7693">
              <w:t>,</w:t>
            </w:r>
            <w:r w:rsidR="00A0575F" w:rsidRPr="00530C65">
              <w:rPr>
                <w:highlight w:val="yellow"/>
              </w:rPr>
              <w:br/>
            </w:r>
            <w:r w:rsidR="001743FC" w:rsidRPr="001E7693">
              <w:t xml:space="preserve">тел. </w:t>
            </w:r>
            <w:r w:rsidR="007317BA" w:rsidRPr="001E7693">
              <w:t>+7 (495) 587-77-88</w:t>
            </w:r>
            <w:r w:rsidRPr="001E7693">
              <w:t xml:space="preserve">, </w:t>
            </w:r>
            <w:r w:rsidR="000F75AC" w:rsidRPr="001E7693">
              <w:t>(</w:t>
            </w:r>
            <w:r w:rsidR="0077739F">
              <w:t>22-85</w:t>
            </w:r>
            <w:r w:rsidR="00A0575F" w:rsidRPr="001E7693">
              <w:t>)</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BD7034"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D95093" w:rsidRDefault="00CC091D" w:rsidP="007D7DAC">
            <w:pPr>
              <w:keepNext/>
              <w:keepLines/>
              <w:autoSpaceDE w:val="0"/>
              <w:autoSpaceDN w:val="0"/>
              <w:adjustRightInd w:val="0"/>
            </w:pPr>
            <w:r w:rsidRPr="00D95093">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D95093" w:rsidRDefault="00CC091D" w:rsidP="007D7DAC">
            <w:pPr>
              <w:keepNext/>
              <w:keepLines/>
              <w:autoSpaceDE w:val="0"/>
              <w:autoSpaceDN w:val="0"/>
              <w:adjustRightInd w:val="0"/>
            </w:pPr>
            <w:r w:rsidRPr="00D95093">
              <w:t xml:space="preserve">142784, г. Москва,  ул. </w:t>
            </w:r>
            <w:proofErr w:type="spellStart"/>
            <w:r w:rsidRPr="00D95093">
              <w:t>Верейская</w:t>
            </w:r>
            <w:proofErr w:type="spellEnd"/>
            <w:r w:rsidRPr="00D95093">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D95093" w:rsidRDefault="00CC091D" w:rsidP="007D7DAC">
            <w:pPr>
              <w:keepNext/>
              <w:keepLines/>
              <w:autoSpaceDE w:val="0"/>
              <w:autoSpaceDN w:val="0"/>
              <w:adjustRightInd w:val="0"/>
            </w:pPr>
            <w:r w:rsidRPr="00D95093">
              <w:t xml:space="preserve">142784, г. Москва,  ул. </w:t>
            </w:r>
            <w:proofErr w:type="spellStart"/>
            <w:r w:rsidRPr="00D95093">
              <w:t>Верейская</w:t>
            </w:r>
            <w:proofErr w:type="spellEnd"/>
            <w:r w:rsidRPr="00D95093">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D95093" w:rsidRDefault="00CC091D" w:rsidP="00CC091D">
            <w:pPr>
              <w:keepNext/>
              <w:keepLines/>
              <w:autoSpaceDE w:val="0"/>
              <w:autoSpaceDN w:val="0"/>
              <w:adjustRightInd w:val="0"/>
              <w:jc w:val="both"/>
            </w:pPr>
            <w:r w:rsidRPr="00D95093">
              <w:t>+7(495) 646-80-27 доб. 353</w:t>
            </w:r>
          </w:p>
          <w:p w14:paraId="64F71C4B" w14:textId="77777777" w:rsidR="00F4413F" w:rsidRPr="00D95093" w:rsidRDefault="00CC091D" w:rsidP="00CC091D">
            <w:pPr>
              <w:keepNext/>
              <w:keepLines/>
              <w:autoSpaceDE w:val="0"/>
              <w:autoSpaceDN w:val="0"/>
              <w:adjustRightInd w:val="0"/>
            </w:pPr>
            <w:r w:rsidRPr="00D95093">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D95093" w:rsidRDefault="00BD7034" w:rsidP="00F4413F">
            <w:pPr>
              <w:keepNext/>
              <w:keepLines/>
              <w:autoSpaceDE w:val="0"/>
              <w:autoSpaceDN w:val="0"/>
              <w:adjustRightInd w:val="0"/>
            </w:pPr>
            <w:hyperlink r:id="rId20" w:history="1">
              <w:r w:rsidR="00CC091D" w:rsidRPr="00D95093">
                <w:rPr>
                  <w:rStyle w:val="af1"/>
                  <w:lang w:val="en-US"/>
                </w:rPr>
                <w:t>info@pptk-mos.ru</w:t>
              </w:r>
            </w:hyperlink>
            <w:r w:rsidR="00CC091D" w:rsidRPr="00D95093">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73431AE3" w:rsidR="004D4ECA" w:rsidRPr="00D95093" w:rsidRDefault="003B1FA6" w:rsidP="001D6C05">
            <w:pPr>
              <w:ind w:left="-25"/>
              <w:jc w:val="both"/>
            </w:pPr>
            <w:r w:rsidRPr="00D95093">
              <w:t xml:space="preserve">№ </w:t>
            </w:r>
            <w:r w:rsidR="0077739F">
              <w:t>10179</w:t>
            </w:r>
            <w:r w:rsidR="00D95093" w:rsidRPr="00D95093">
              <w:t>/</w:t>
            </w:r>
            <w:proofErr w:type="gramStart"/>
            <w:r w:rsidR="00D95093" w:rsidRPr="00D95093">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0958F50C" w:rsidR="00F4413F" w:rsidRPr="00D95093" w:rsidRDefault="00634ED0" w:rsidP="001D6C05">
            <w:pPr>
              <w:ind w:left="-25"/>
              <w:jc w:val="both"/>
            </w:pPr>
            <w:r w:rsidRPr="00D95093">
              <w:t>№ </w:t>
            </w:r>
            <w:r w:rsidR="0077739F">
              <w:t>10179</w:t>
            </w:r>
            <w:r w:rsidR="00D95093" w:rsidRPr="00D95093">
              <w:t>/</w:t>
            </w:r>
            <w:proofErr w:type="gramStart"/>
            <w:r w:rsidR="00D95093" w:rsidRPr="00D95093">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6386149D" w14:textId="6D6E2A0E" w:rsidR="0077739F" w:rsidRDefault="0077739F" w:rsidP="007317BA">
            <w:pPr>
              <w:keepNext/>
              <w:keepLines/>
              <w:autoSpaceDE w:val="0"/>
              <w:autoSpaceDN w:val="0"/>
              <w:adjustRightInd w:val="0"/>
              <w:jc w:val="both"/>
            </w:pPr>
            <w:r w:rsidRPr="0077739F">
              <w:t>Оказание услуг по техническому освидетельс</w:t>
            </w:r>
            <w:r>
              <w:t>твованию лифтов в филиалах ПАО «МОЭК»</w:t>
            </w:r>
          </w:p>
          <w:p w14:paraId="73B304BC" w14:textId="34BD76DF" w:rsidR="00312E93" w:rsidRPr="00EC2A44" w:rsidRDefault="0077739F" w:rsidP="007317BA">
            <w:pPr>
              <w:keepNext/>
              <w:keepLines/>
              <w:autoSpaceDE w:val="0"/>
              <w:autoSpaceDN w:val="0"/>
              <w:adjustRightInd w:val="0"/>
              <w:jc w:val="both"/>
              <w:rPr>
                <w:b/>
                <w:highlight w:val="yellow"/>
              </w:rPr>
            </w:pPr>
            <w:r w:rsidRPr="00D95093">
              <w:rPr>
                <w:b/>
              </w:rPr>
              <w:t xml:space="preserve"> </w:t>
            </w:r>
            <w:r w:rsidR="00312E93" w:rsidRPr="00D95093">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5"/>
            <w:bookmarkStart w:id="214" w:name="_Toc372014931"/>
            <w:bookmarkEnd w:id="213"/>
            <w:bookmarkEnd w:id="214"/>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6"/>
            <w:bookmarkStart w:id="216" w:name="_Toc372014932"/>
            <w:bookmarkEnd w:id="215"/>
            <w:bookmarkEnd w:id="216"/>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7"/>
            <w:bookmarkStart w:id="218" w:name="_Toc372014933"/>
            <w:bookmarkEnd w:id="217"/>
            <w:bookmarkEnd w:id="218"/>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15BCE2A1" w:rsidR="00A61E3D" w:rsidRPr="00D95093" w:rsidRDefault="0077739F" w:rsidP="00E6394E">
            <w:pPr>
              <w:keepNext/>
              <w:keepLines/>
              <w:autoSpaceDE w:val="0"/>
              <w:autoSpaceDN w:val="0"/>
              <w:adjustRightInd w:val="0"/>
            </w:pPr>
            <w:r>
              <w:t>316 890</w:t>
            </w:r>
            <w:r w:rsidRPr="0077739F">
              <w:t xml:space="preserve"> (Триста шестнадцать тысяч восемьсот девяносто</w:t>
            </w:r>
            <w:r>
              <w:t>)</w:t>
            </w:r>
            <w:r w:rsidRPr="0077739F">
              <w:t xml:space="preserve"> рублей 00 копеек </w:t>
            </w:r>
            <w:r w:rsidR="00BE2737" w:rsidRPr="00D95093">
              <w:t>без учета НДС.</w:t>
            </w:r>
          </w:p>
          <w:p w14:paraId="19BDF24E" w14:textId="77777777" w:rsidR="00E6394E" w:rsidRPr="00397524" w:rsidRDefault="00E6394E" w:rsidP="00E6394E">
            <w:pPr>
              <w:keepNext/>
              <w:keepLines/>
              <w:autoSpaceDE w:val="0"/>
              <w:autoSpaceDN w:val="0"/>
              <w:adjustRightInd w:val="0"/>
            </w:pPr>
            <w:r w:rsidRPr="00D95093">
              <w:rPr>
                <w:bCs/>
              </w:rPr>
              <w:t>Цена</w:t>
            </w:r>
            <w:r w:rsidRPr="00D95093">
              <w:t xml:space="preserve"> </w:t>
            </w:r>
            <w:r w:rsidRPr="00D95093">
              <w:rPr>
                <w:bCs/>
              </w:rPr>
              <w:t>указана</w:t>
            </w:r>
            <w:r w:rsidRPr="00D95093">
              <w:t xml:space="preserve"> </w:t>
            </w:r>
            <w:r w:rsidRPr="00D95093">
              <w:rPr>
                <w:bCs/>
              </w:rPr>
              <w:t>с</w:t>
            </w:r>
            <w:r w:rsidRPr="00D95093">
              <w:t xml:space="preserve"> </w:t>
            </w:r>
            <w:r w:rsidRPr="00D95093">
              <w:rPr>
                <w:bCs/>
              </w:rPr>
              <w:t>учетом</w:t>
            </w:r>
            <w:r w:rsidRPr="00D95093">
              <w:t xml:space="preserve"> затрат по уплате налогов, сборов и других </w:t>
            </w:r>
            <w:r w:rsidRPr="00D95093">
              <w:rPr>
                <w:bCs/>
              </w:rPr>
              <w:t>обязательных</w:t>
            </w:r>
            <w:r w:rsidRPr="00D95093">
              <w:t xml:space="preserve"> </w:t>
            </w:r>
            <w:r w:rsidRPr="00D95093">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5" w:name="_Toc369024083"/>
            <w:bookmarkStart w:id="236" w:name="_Toc372014939"/>
            <w:bookmarkStart w:id="237" w:name="_Ref429053743"/>
            <w:bookmarkEnd w:id="235"/>
            <w:bookmarkEnd w:id="236"/>
          </w:p>
        </w:tc>
        <w:bookmarkEnd w:id="237"/>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3FFCDAA4" w:rsidR="00F4413F" w:rsidRPr="00397524" w:rsidRDefault="0077739F" w:rsidP="001275E5">
            <w:pPr>
              <w:keepNext/>
              <w:keepLines/>
              <w:rPr>
                <w:color w:val="FF0000"/>
              </w:rPr>
            </w:pPr>
            <w:r>
              <w:t>Не требуется</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8" w:name="_Toc369024084"/>
            <w:bookmarkStart w:id="239" w:name="_Toc372014940"/>
            <w:bookmarkStart w:id="240" w:name="_Ref429053817"/>
            <w:bookmarkEnd w:id="238"/>
            <w:bookmarkEnd w:id="239"/>
          </w:p>
        </w:tc>
        <w:bookmarkEnd w:id="240"/>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1" w:name="_Toc369024085"/>
            <w:bookmarkStart w:id="242" w:name="_Toc372014941"/>
            <w:bookmarkStart w:id="243" w:name="_Ref429053871"/>
            <w:bookmarkEnd w:id="241"/>
            <w:bookmarkEnd w:id="242"/>
          </w:p>
        </w:tc>
        <w:bookmarkEnd w:id="243"/>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6"/>
            <w:bookmarkStart w:id="245" w:name="_Toc372014942"/>
            <w:bookmarkStart w:id="246" w:name="_Ref429053951"/>
            <w:bookmarkEnd w:id="244"/>
            <w:bookmarkEnd w:id="245"/>
          </w:p>
        </w:tc>
        <w:bookmarkEnd w:id="246"/>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7"/>
            <w:bookmarkStart w:id="248" w:name="_Toc372014943"/>
            <w:bookmarkStart w:id="249" w:name="_Ref429054009"/>
            <w:bookmarkEnd w:id="247"/>
            <w:bookmarkEnd w:id="248"/>
          </w:p>
        </w:tc>
        <w:bookmarkEnd w:id="249"/>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1856A855" w14:textId="77777777" w:rsidR="00C97697" w:rsidRDefault="00C97697" w:rsidP="005F0441">
            <w:pPr>
              <w:pStyle w:val="aff8"/>
              <w:widowControl w:val="0"/>
              <w:spacing w:after="0"/>
              <w:ind w:left="34"/>
              <w:jc w:val="both"/>
              <w:rPr>
                <w:rFonts w:ascii="Times New Roman" w:hAnsi="Times New Roman"/>
                <w:bCs/>
                <w:sz w:val="20"/>
                <w:szCs w:val="20"/>
              </w:rPr>
            </w:pPr>
          </w:p>
          <w:p w14:paraId="4F84920E" w14:textId="262922DF" w:rsidR="00C97697" w:rsidRPr="001F4733" w:rsidRDefault="00C97697" w:rsidP="005F0441">
            <w:pPr>
              <w:pStyle w:val="aff8"/>
              <w:widowControl w:val="0"/>
              <w:spacing w:after="0"/>
              <w:ind w:left="34"/>
              <w:jc w:val="both"/>
              <w:rPr>
                <w:rFonts w:ascii="Times New Roman" w:hAnsi="Times New Roman"/>
                <w:bCs/>
                <w:sz w:val="20"/>
                <w:szCs w:val="20"/>
              </w:rPr>
            </w:pPr>
            <w:r w:rsidRPr="00C97697">
              <w:rPr>
                <w:rFonts w:ascii="Times New Roman" w:hAnsi="Times New Roman"/>
                <w:b/>
                <w:bCs/>
                <w:sz w:val="20"/>
                <w:szCs w:val="20"/>
              </w:rPr>
              <w:t>4.</w:t>
            </w:r>
            <w:r>
              <w:rPr>
                <w:rFonts w:ascii="Times New Roman" w:hAnsi="Times New Roman"/>
                <w:bCs/>
                <w:sz w:val="20"/>
                <w:szCs w:val="20"/>
              </w:rPr>
              <w:t xml:space="preserve"> Наличие</w:t>
            </w:r>
            <w:r w:rsidR="000961A4">
              <w:rPr>
                <w:rFonts w:ascii="Times New Roman" w:hAnsi="Times New Roman"/>
                <w:bCs/>
                <w:sz w:val="20"/>
                <w:szCs w:val="20"/>
              </w:rPr>
              <w:t xml:space="preserve"> у участника</w:t>
            </w:r>
            <w:r>
              <w:rPr>
                <w:rFonts w:ascii="Times New Roman" w:hAnsi="Times New Roman"/>
                <w:bCs/>
                <w:sz w:val="20"/>
                <w:szCs w:val="20"/>
              </w:rPr>
              <w:t xml:space="preserve"> </w:t>
            </w:r>
            <w:r w:rsidR="00285A94">
              <w:rPr>
                <w:rFonts w:ascii="Times New Roman" w:hAnsi="Times New Roman"/>
                <w:bCs/>
                <w:sz w:val="20"/>
                <w:szCs w:val="20"/>
              </w:rPr>
              <w:t xml:space="preserve">собственной </w:t>
            </w:r>
            <w:r w:rsidRPr="00C97697">
              <w:rPr>
                <w:rFonts w:ascii="Times New Roman" w:hAnsi="Times New Roman"/>
                <w:bCs/>
                <w:sz w:val="20"/>
                <w:szCs w:val="20"/>
              </w:rPr>
              <w:t>испытательной лаборатории</w:t>
            </w:r>
            <w:r w:rsidR="00285A94">
              <w:rPr>
                <w:rFonts w:ascii="Times New Roman" w:hAnsi="Times New Roman"/>
                <w:bCs/>
                <w:sz w:val="20"/>
                <w:szCs w:val="20"/>
              </w:rPr>
              <w:t xml:space="preserve"> или договора на право использования </w:t>
            </w:r>
            <w:r w:rsidR="00285A94" w:rsidRPr="00C97697">
              <w:rPr>
                <w:rFonts w:ascii="Times New Roman" w:hAnsi="Times New Roman"/>
                <w:bCs/>
                <w:sz w:val="20"/>
                <w:szCs w:val="20"/>
              </w:rPr>
              <w:t>испытательной лаборатории</w:t>
            </w:r>
            <w:r w:rsidR="001F4733">
              <w:rPr>
                <w:rFonts w:ascii="Times New Roman" w:hAnsi="Times New Roman"/>
                <w:bCs/>
                <w:sz w:val="20"/>
                <w:szCs w:val="20"/>
              </w:rPr>
              <w:t>, аккредитованной в области: «</w:t>
            </w:r>
            <w:r w:rsidR="001F4733" w:rsidRPr="001F4733">
              <w:rPr>
                <w:rFonts w:ascii="Times New Roman" w:hAnsi="Times New Roman"/>
                <w:bCs/>
                <w:sz w:val="20"/>
                <w:szCs w:val="20"/>
              </w:rPr>
              <w:t>Технический Регламент Таможенного союза "Безопасность лифтов" (</w:t>
            </w:r>
            <w:proofErr w:type="gramStart"/>
            <w:r w:rsidR="001F4733" w:rsidRPr="001F4733">
              <w:rPr>
                <w:rFonts w:ascii="Times New Roman" w:hAnsi="Times New Roman"/>
                <w:bCs/>
                <w:sz w:val="20"/>
                <w:szCs w:val="20"/>
              </w:rPr>
              <w:t>ТР</w:t>
            </w:r>
            <w:proofErr w:type="gramEnd"/>
            <w:r w:rsidR="001F4733" w:rsidRPr="001F4733">
              <w:rPr>
                <w:rFonts w:ascii="Times New Roman" w:hAnsi="Times New Roman"/>
                <w:bCs/>
                <w:sz w:val="20"/>
                <w:szCs w:val="20"/>
              </w:rPr>
              <w:t xml:space="preserve"> ТС 011/2011)</w:t>
            </w:r>
            <w:r w:rsidR="001F4733">
              <w:rPr>
                <w:rFonts w:ascii="Times New Roman" w:hAnsi="Times New Roman"/>
                <w:bCs/>
                <w:sz w:val="20"/>
                <w:szCs w:val="20"/>
              </w:rPr>
              <w:t>»</w:t>
            </w:r>
            <w:r w:rsidR="001F4733" w:rsidRPr="001F4733">
              <w:rPr>
                <w:rFonts w:ascii="Times New Roman" w:hAnsi="Times New Roman"/>
                <w:bCs/>
                <w:sz w:val="20"/>
                <w:szCs w:val="20"/>
              </w:rPr>
              <w:t>.</w:t>
            </w:r>
          </w:p>
          <w:p w14:paraId="5E6C9429" w14:textId="77777777" w:rsidR="000961A4" w:rsidRDefault="000961A4" w:rsidP="005F0441">
            <w:pPr>
              <w:pStyle w:val="aff8"/>
              <w:widowControl w:val="0"/>
              <w:spacing w:after="0"/>
              <w:ind w:left="34"/>
              <w:jc w:val="both"/>
              <w:rPr>
                <w:rFonts w:ascii="Times New Roman" w:hAnsi="Times New Roman"/>
                <w:bCs/>
                <w:sz w:val="20"/>
                <w:szCs w:val="20"/>
              </w:rPr>
            </w:pPr>
          </w:p>
          <w:p w14:paraId="067CBFAA" w14:textId="73355F91" w:rsidR="000961A4" w:rsidRPr="000961A4" w:rsidRDefault="000961A4" w:rsidP="005F0441">
            <w:pPr>
              <w:pStyle w:val="aff8"/>
              <w:widowControl w:val="0"/>
              <w:spacing w:after="0"/>
              <w:ind w:left="34"/>
              <w:jc w:val="both"/>
              <w:rPr>
                <w:rFonts w:ascii="Times New Roman" w:hAnsi="Times New Roman"/>
                <w:bCs/>
                <w:sz w:val="20"/>
                <w:szCs w:val="20"/>
              </w:rPr>
            </w:pPr>
            <w:r w:rsidRPr="000961A4">
              <w:rPr>
                <w:rFonts w:ascii="Times New Roman" w:hAnsi="Times New Roman"/>
                <w:b/>
                <w:bCs/>
                <w:sz w:val="20"/>
                <w:szCs w:val="20"/>
              </w:rPr>
              <w:t>5.</w:t>
            </w:r>
            <w:r>
              <w:rPr>
                <w:rFonts w:ascii="Times New Roman" w:hAnsi="Times New Roman"/>
                <w:b/>
                <w:bCs/>
                <w:sz w:val="20"/>
                <w:szCs w:val="20"/>
              </w:rPr>
              <w:t xml:space="preserve"> </w:t>
            </w:r>
            <w:r w:rsidRPr="000961A4">
              <w:rPr>
                <w:rFonts w:ascii="Times New Roman" w:hAnsi="Times New Roman"/>
                <w:bCs/>
                <w:sz w:val="20"/>
                <w:szCs w:val="20"/>
              </w:rPr>
              <w:t xml:space="preserve">Наличие у участника </w:t>
            </w:r>
            <w:r w:rsidR="00285A94">
              <w:rPr>
                <w:rFonts w:ascii="Times New Roman" w:hAnsi="Times New Roman"/>
                <w:bCs/>
                <w:sz w:val="20"/>
                <w:szCs w:val="20"/>
              </w:rPr>
              <w:t>статуса органа по сертификации</w:t>
            </w:r>
            <w:r>
              <w:rPr>
                <w:rFonts w:ascii="Times New Roman" w:hAnsi="Times New Roman"/>
                <w:bCs/>
                <w:sz w:val="20"/>
                <w:szCs w:val="20"/>
              </w:rPr>
              <w:t>.</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6446700D" w:rsidR="00240F2C" w:rsidRPr="001E7693" w:rsidRDefault="000961A4" w:rsidP="005F0441">
            <w:pPr>
              <w:pStyle w:val="aff8"/>
              <w:widowControl w:val="0"/>
              <w:ind w:left="34"/>
              <w:jc w:val="both"/>
              <w:rPr>
                <w:rFonts w:ascii="Times New Roman" w:hAnsi="Times New Roman"/>
                <w:bCs/>
                <w:sz w:val="20"/>
                <w:szCs w:val="20"/>
              </w:rPr>
            </w:pPr>
            <w:r>
              <w:rPr>
                <w:rFonts w:ascii="Times New Roman" w:hAnsi="Times New Roman"/>
                <w:b/>
                <w:bCs/>
                <w:sz w:val="20"/>
                <w:szCs w:val="20"/>
              </w:rPr>
              <w:t>6</w:t>
            </w:r>
            <w:r w:rsidR="008A30FE" w:rsidRPr="001E7693">
              <w:rPr>
                <w:rFonts w:ascii="Times New Roman" w:hAnsi="Times New Roman"/>
                <w:b/>
                <w:bCs/>
                <w:sz w:val="20"/>
                <w:szCs w:val="20"/>
              </w:rPr>
              <w:t>.</w:t>
            </w:r>
            <w:r w:rsidR="008A30FE" w:rsidRPr="001E7693">
              <w:rPr>
                <w:rFonts w:ascii="Times New Roman" w:hAnsi="Times New Roman"/>
                <w:bCs/>
                <w:sz w:val="20"/>
                <w:szCs w:val="20"/>
              </w:rPr>
              <w:t xml:space="preserve"> </w:t>
            </w:r>
            <w:r w:rsidR="009959F4" w:rsidRPr="001E7693">
              <w:rPr>
                <w:rFonts w:ascii="Times New Roman" w:hAnsi="Times New Roman"/>
                <w:bCs/>
                <w:sz w:val="20"/>
                <w:szCs w:val="20"/>
              </w:rPr>
              <w:t>Н</w:t>
            </w:r>
            <w:r w:rsidR="00B6551E" w:rsidRPr="001E7693">
              <w:rPr>
                <w:rFonts w:ascii="Times New Roman" w:hAnsi="Times New Roman"/>
                <w:bCs/>
                <w:sz w:val="20"/>
                <w:szCs w:val="20"/>
              </w:rPr>
              <w:t xml:space="preserve">аличие </w:t>
            </w:r>
            <w:r w:rsidR="009959F4" w:rsidRPr="001E7693">
              <w:rPr>
                <w:rFonts w:ascii="Times New Roman" w:hAnsi="Times New Roman"/>
                <w:bCs/>
                <w:sz w:val="20"/>
                <w:szCs w:val="20"/>
              </w:rPr>
              <w:t>специалистов</w:t>
            </w:r>
            <w:r w:rsidR="009F7B8F" w:rsidRPr="001E7693">
              <w:rPr>
                <w:rFonts w:ascii="Times New Roman" w:hAnsi="Times New Roman"/>
                <w:bCs/>
                <w:sz w:val="20"/>
                <w:szCs w:val="20"/>
              </w:rPr>
              <w:t xml:space="preserve"> </w:t>
            </w:r>
            <w:r w:rsidR="00B6551E" w:rsidRPr="001E7693">
              <w:rPr>
                <w:rFonts w:ascii="Times New Roman" w:hAnsi="Times New Roman"/>
                <w:bCs/>
                <w:sz w:val="20"/>
                <w:szCs w:val="20"/>
              </w:rPr>
              <w:t xml:space="preserve">для </w:t>
            </w:r>
            <w:r w:rsidR="0020547E" w:rsidRPr="001E7693">
              <w:rPr>
                <w:rFonts w:ascii="Times New Roman" w:hAnsi="Times New Roman"/>
                <w:bCs/>
                <w:sz w:val="20"/>
                <w:szCs w:val="20"/>
              </w:rPr>
              <w:t>оказания услуг</w:t>
            </w:r>
            <w:r w:rsidR="00953000" w:rsidRPr="001E7693">
              <w:rPr>
                <w:rFonts w:ascii="Times New Roman" w:hAnsi="Times New Roman"/>
                <w:bCs/>
                <w:sz w:val="20"/>
                <w:szCs w:val="20"/>
              </w:rPr>
              <w:t xml:space="preserve"> не менее </w:t>
            </w:r>
            <w:r w:rsidR="00C97FDD">
              <w:rPr>
                <w:rFonts w:ascii="Times New Roman" w:hAnsi="Times New Roman"/>
                <w:bCs/>
                <w:sz w:val="20"/>
                <w:szCs w:val="20"/>
              </w:rPr>
              <w:t>2</w:t>
            </w:r>
            <w:r w:rsidR="00F13FCE" w:rsidRPr="001E7693">
              <w:rPr>
                <w:rFonts w:ascii="Times New Roman" w:hAnsi="Times New Roman"/>
                <w:bCs/>
                <w:sz w:val="20"/>
                <w:szCs w:val="20"/>
              </w:rPr>
              <w:t xml:space="preserve"> чел.</w:t>
            </w:r>
            <w:r w:rsidR="00170272" w:rsidRPr="001E7693">
              <w:rPr>
                <w:rFonts w:ascii="Times New Roman" w:hAnsi="Times New Roman"/>
                <w:bCs/>
                <w:sz w:val="20"/>
                <w:szCs w:val="20"/>
              </w:rPr>
              <w:t>, а именно</w:t>
            </w:r>
            <w:r w:rsidR="00B6551E" w:rsidRPr="001E7693">
              <w:rPr>
                <w:rFonts w:ascii="Times New Roman" w:hAnsi="Times New Roman"/>
                <w:bCs/>
                <w:sz w:val="20"/>
                <w:szCs w:val="20"/>
              </w:rPr>
              <w:t>:</w:t>
            </w:r>
          </w:p>
          <w:p w14:paraId="012C5CC0" w14:textId="5E968967" w:rsidR="00240F2C" w:rsidRPr="001E7693" w:rsidRDefault="000961A4" w:rsidP="001E7693">
            <w:pPr>
              <w:pStyle w:val="aff8"/>
              <w:widowControl w:val="0"/>
              <w:ind w:left="34" w:firstLine="283"/>
              <w:jc w:val="both"/>
              <w:rPr>
                <w:rFonts w:ascii="Times New Roman" w:hAnsi="Times New Roman"/>
                <w:bCs/>
                <w:sz w:val="20"/>
                <w:szCs w:val="20"/>
              </w:rPr>
            </w:pPr>
            <w:r>
              <w:rPr>
                <w:rFonts w:ascii="Times New Roman" w:hAnsi="Times New Roman"/>
                <w:bCs/>
                <w:sz w:val="20"/>
                <w:szCs w:val="20"/>
              </w:rPr>
              <w:t>6</w:t>
            </w:r>
            <w:r w:rsidR="00240F2C" w:rsidRPr="001E7693">
              <w:rPr>
                <w:rFonts w:ascii="Times New Roman" w:hAnsi="Times New Roman"/>
                <w:bCs/>
                <w:sz w:val="20"/>
                <w:szCs w:val="20"/>
              </w:rPr>
              <w:t>.1</w:t>
            </w:r>
            <w:r w:rsidR="00C97697">
              <w:rPr>
                <w:rFonts w:ascii="Times New Roman" w:hAnsi="Times New Roman"/>
                <w:bCs/>
                <w:sz w:val="20"/>
                <w:szCs w:val="20"/>
              </w:rPr>
              <w:t xml:space="preserve"> Инженер</w:t>
            </w:r>
            <w:r w:rsidR="001E7693" w:rsidRPr="001E7693">
              <w:rPr>
                <w:rFonts w:ascii="Times New Roman" w:hAnsi="Times New Roman"/>
                <w:bCs/>
                <w:sz w:val="20"/>
                <w:szCs w:val="20"/>
              </w:rPr>
              <w:t xml:space="preserve"> – не менее 2 чел.</w:t>
            </w:r>
          </w:p>
          <w:p w14:paraId="12F6CE14" w14:textId="77777777" w:rsidR="0020547E" w:rsidRDefault="0020547E" w:rsidP="00240F2C">
            <w:pPr>
              <w:pStyle w:val="aff8"/>
              <w:widowControl w:val="0"/>
              <w:ind w:left="34" w:firstLine="425"/>
              <w:jc w:val="both"/>
              <w:rPr>
                <w:rFonts w:ascii="Times New Roman" w:hAnsi="Times New Roman"/>
                <w:bCs/>
                <w:sz w:val="20"/>
                <w:szCs w:val="20"/>
              </w:rPr>
            </w:pPr>
          </w:p>
          <w:p w14:paraId="4894055F" w14:textId="574B0F06" w:rsidR="008F3561" w:rsidRPr="009959F4" w:rsidRDefault="000961A4" w:rsidP="009959F4">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7</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w:t>
            </w:r>
            <w:r w:rsidR="00980CE5" w:rsidRPr="009959F4">
              <w:rPr>
                <w:rFonts w:ascii="Times New Roman" w:hAnsi="Times New Roman"/>
                <w:bCs/>
                <w:sz w:val="20"/>
                <w:szCs w:val="20"/>
              </w:rPr>
              <w:lastRenderedPageBreak/>
              <w:t xml:space="preserve">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6F6D3D04" w:rsidR="00AB0383" w:rsidRPr="00240F2C" w:rsidRDefault="00AB0383" w:rsidP="000961A4">
            <w:pPr>
              <w:pStyle w:val="aff8"/>
              <w:widowControl w:val="0"/>
              <w:ind w:left="34"/>
              <w:jc w:val="both"/>
              <w:rPr>
                <w:rFonts w:ascii="Times New Roman" w:hAnsi="Times New Roman"/>
                <w:bCs/>
                <w:sz w:val="20"/>
                <w:szCs w:val="20"/>
              </w:rPr>
            </w:pPr>
            <w:r w:rsidRPr="00FA50C8">
              <w:rPr>
                <w:rFonts w:ascii="Times New Roman" w:hAnsi="Times New Roman"/>
                <w:bCs/>
                <w:sz w:val="20"/>
                <w:szCs w:val="20"/>
              </w:rPr>
              <w:t xml:space="preserve">* </w:t>
            </w:r>
            <w:r w:rsidR="001A40D9" w:rsidRPr="00FA50C8">
              <w:rPr>
                <w:rFonts w:ascii="Times New Roman" w:hAnsi="Times New Roman"/>
                <w:bCs/>
                <w:i/>
                <w:sz w:val="20"/>
                <w:szCs w:val="20"/>
              </w:rPr>
              <w:t>Опыт выполнения работ</w:t>
            </w:r>
            <w:r w:rsidR="00053F58" w:rsidRPr="00FA50C8">
              <w:rPr>
                <w:rFonts w:ascii="Times New Roman" w:hAnsi="Times New Roman"/>
                <w:bCs/>
                <w:i/>
                <w:sz w:val="20"/>
                <w:szCs w:val="20"/>
              </w:rPr>
              <w:t>/оказания услуг</w:t>
            </w:r>
            <w:r w:rsidR="001A40D9" w:rsidRPr="00FA50C8">
              <w:rPr>
                <w:rFonts w:ascii="Times New Roman" w:hAnsi="Times New Roman"/>
                <w:bCs/>
                <w:i/>
                <w:sz w:val="20"/>
                <w:szCs w:val="20"/>
              </w:rPr>
              <w:t xml:space="preserve">, аналогичных предмету </w:t>
            </w:r>
            <w:r w:rsidR="006A08C1" w:rsidRPr="00FA50C8">
              <w:rPr>
                <w:rFonts w:ascii="Times New Roman" w:hAnsi="Times New Roman"/>
                <w:bCs/>
                <w:i/>
                <w:sz w:val="20"/>
                <w:szCs w:val="20"/>
              </w:rPr>
              <w:t xml:space="preserve">запроса предложений </w:t>
            </w:r>
            <w:r w:rsidR="001A40D9" w:rsidRPr="00FA50C8">
              <w:rPr>
                <w:rFonts w:ascii="Times New Roman" w:hAnsi="Times New Roman"/>
                <w:bCs/>
                <w:i/>
                <w:sz w:val="20"/>
                <w:szCs w:val="20"/>
              </w:rPr>
              <w:t xml:space="preserve">– </w:t>
            </w:r>
            <w:r w:rsidR="00C97FDD" w:rsidRPr="00FA50C8">
              <w:rPr>
                <w:rFonts w:ascii="Times New Roman" w:hAnsi="Times New Roman"/>
                <w:bCs/>
                <w:i/>
                <w:sz w:val="20"/>
                <w:szCs w:val="20"/>
              </w:rPr>
              <w:t>оказание услуг по</w:t>
            </w:r>
            <w:r w:rsidR="000961A4" w:rsidRPr="00FA50C8">
              <w:rPr>
                <w:rFonts w:ascii="Times New Roman" w:hAnsi="Times New Roman"/>
                <w:bCs/>
                <w:i/>
                <w:sz w:val="20"/>
                <w:szCs w:val="20"/>
              </w:rPr>
              <w:t xml:space="preserve"> техническому освидетельствованию лифтов</w:t>
            </w:r>
            <w:r w:rsidR="00C97FDD" w:rsidRPr="00FA50C8">
              <w:rPr>
                <w:rFonts w:ascii="Times New Roman" w:hAnsi="Times New Roman"/>
                <w:bCs/>
                <w:i/>
                <w:sz w:val="20"/>
                <w:szCs w:val="20"/>
              </w:rPr>
              <w:t>.</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3" w:name="_Ref429054231"/>
          </w:p>
        </w:tc>
        <w:bookmarkEnd w:id="253"/>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65249DB8" w14:textId="67ED8979" w:rsidR="000961A4" w:rsidRDefault="000961A4" w:rsidP="003F05C4">
            <w:pPr>
              <w:widowControl w:val="0"/>
              <w:tabs>
                <w:tab w:val="num" w:pos="1452"/>
              </w:tabs>
              <w:jc w:val="both"/>
            </w:pPr>
            <w:r>
              <w:t>4. Копия а</w:t>
            </w:r>
            <w:r w:rsidRPr="000961A4">
              <w:t>ттестат</w:t>
            </w:r>
            <w:r>
              <w:t>а</w:t>
            </w:r>
            <w:r w:rsidRPr="000961A4">
              <w:t xml:space="preserve"> аккредитации испытательной лаборатории</w:t>
            </w:r>
            <w:r w:rsidR="00285A94">
              <w:t xml:space="preserve"> или договора на право использования лаборатории с обязательным приложением аттестата аккредитации</w:t>
            </w:r>
            <w:r>
              <w:t>;</w:t>
            </w:r>
          </w:p>
          <w:p w14:paraId="773BAF72" w14:textId="0253BF60" w:rsidR="000961A4" w:rsidRDefault="000961A4" w:rsidP="000961A4">
            <w:pPr>
              <w:widowControl w:val="0"/>
              <w:tabs>
                <w:tab w:val="num" w:pos="1452"/>
              </w:tabs>
            </w:pPr>
            <w:r>
              <w:t xml:space="preserve">5. </w:t>
            </w:r>
            <w:r w:rsidRPr="00E91124">
              <w:rPr>
                <w:bCs/>
                <w:lang w:eastAsia="ar-SA"/>
              </w:rPr>
              <w:t xml:space="preserve">Копия </w:t>
            </w:r>
            <w:r>
              <w:rPr>
                <w:bCs/>
                <w:lang w:eastAsia="ar-SA"/>
              </w:rPr>
              <w:t>а</w:t>
            </w:r>
            <w:r w:rsidRPr="00E028EE">
              <w:rPr>
                <w:bCs/>
                <w:lang w:eastAsia="ar-SA"/>
              </w:rPr>
              <w:t>ттестат</w:t>
            </w:r>
            <w:r>
              <w:rPr>
                <w:bCs/>
                <w:lang w:eastAsia="ar-SA"/>
              </w:rPr>
              <w:t>а</w:t>
            </w:r>
            <w:r w:rsidRPr="00E028EE">
              <w:rPr>
                <w:bCs/>
                <w:lang w:eastAsia="ar-SA"/>
              </w:rPr>
              <w:t xml:space="preserve"> аккредитации </w:t>
            </w:r>
            <w:r w:rsidR="00285A94">
              <w:rPr>
                <w:bCs/>
                <w:lang w:eastAsia="ar-SA"/>
              </w:rPr>
              <w:t>в качестве органа по сертификации.</w:t>
            </w:r>
          </w:p>
          <w:p w14:paraId="30B92641" w14:textId="61E16EB6" w:rsidR="003F05C4" w:rsidRPr="001E7693" w:rsidRDefault="000961A4" w:rsidP="003F05C4">
            <w:pPr>
              <w:widowControl w:val="0"/>
              <w:tabs>
                <w:tab w:val="num" w:pos="1452"/>
              </w:tabs>
              <w:jc w:val="both"/>
            </w:pPr>
            <w:r>
              <w:t>6</w:t>
            </w:r>
            <w:r w:rsidR="003F05C4" w:rsidRPr="001E7693">
              <w:t>. На весь персонал: копия штатного расписания, копии всех листов труд</w:t>
            </w:r>
            <w:r w:rsidR="001E7693" w:rsidRPr="001E7693">
              <w:t>овых книжек или договоров найма</w:t>
            </w:r>
            <w:r w:rsidR="00285A94">
              <w:t xml:space="preserve">, документов о профессиональном образовании. </w:t>
            </w:r>
          </w:p>
          <w:p w14:paraId="267D235D" w14:textId="0B69DC78" w:rsidR="00D05BBF" w:rsidRPr="009F7043" w:rsidRDefault="000961A4" w:rsidP="003F05C4">
            <w:pPr>
              <w:jc w:val="both"/>
              <w:rPr>
                <w:color w:val="0000FF"/>
              </w:rPr>
            </w:pPr>
            <w:r>
              <w:t>7</w:t>
            </w:r>
            <w:r w:rsidR="003F05C4" w:rsidRPr="001E7693">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47C6B009"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4" w:name="_Ref429054510"/>
          </w:p>
        </w:tc>
        <w:bookmarkEnd w:id="254"/>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Default="00984AAB" w:rsidP="00CF3833">
            <w:pPr>
              <w:keepNext/>
              <w:keepLines/>
            </w:pPr>
            <w:r>
              <w:t>6</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4527CE92" w:rsidR="00D66AF8" w:rsidRPr="00225016" w:rsidRDefault="00D66AF8" w:rsidP="00FA50C8">
            <w:pPr>
              <w:keepNext/>
              <w:keepLines/>
              <w:jc w:val="both"/>
              <w:rPr>
                <w:i/>
                <w:highlight w:val="yellow"/>
              </w:rPr>
            </w:pPr>
            <w:r w:rsidRPr="008158C9">
              <w:t xml:space="preserve">* </w:t>
            </w:r>
            <w:r w:rsidR="00C97FDD" w:rsidRPr="00FA50C8">
              <w:rPr>
                <w:bCs/>
                <w:i/>
              </w:rPr>
              <w:t xml:space="preserve">Опыт выполнения работ/оказания услуг, аналогичных предмету запроса предложений – </w:t>
            </w:r>
            <w:r w:rsidR="00FA50C8" w:rsidRPr="00FA50C8">
              <w:rPr>
                <w:bCs/>
                <w:i/>
              </w:rPr>
              <w:t>оказание услуг по техническому освидетельствованию лифтов.</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0" w:name="_Toc369024092"/>
            <w:bookmarkStart w:id="261" w:name="_Toc372014948"/>
            <w:bookmarkEnd w:id="260"/>
            <w:bookmarkEnd w:id="261"/>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2" w:name="_Ref429054747"/>
          </w:p>
        </w:tc>
        <w:bookmarkEnd w:id="262"/>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206115BC" w:rsidR="00B05F26" w:rsidRPr="00225016" w:rsidRDefault="003F05C4">
            <w:pPr>
              <w:keepNext/>
              <w:keepLines/>
              <w:ind w:firstLine="80"/>
              <w:jc w:val="both"/>
              <w:rPr>
                <w:szCs w:val="28"/>
              </w:rPr>
            </w:pPr>
            <w:r w:rsidRPr="001E7693">
              <w:t xml:space="preserve">Максимальный срок оплаты </w:t>
            </w:r>
            <w:r w:rsidR="00285A94">
              <w:t>оказанных услуг</w:t>
            </w:r>
            <w:r w:rsidRPr="001E7693">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6" w:name="_Toc395169948"/>
      <w:bookmarkStart w:id="267" w:name="_Toc43033527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8" w:name="_Toc395169949"/>
      <w:bookmarkStart w:id="269"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1" w:name="_Toc351536101"/>
      <w:bookmarkStart w:id="272" w:name="_Ref351620542"/>
      <w:bookmarkStart w:id="273" w:name="_Toc395169950"/>
      <w:bookmarkStart w:id="274" w:name="_Toc430335274"/>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3318146A" w14:textId="77777777" w:rsidR="00F44E85" w:rsidRDefault="00F44E85" w:rsidP="00F44E85">
      <w:pPr>
        <w:pStyle w:val="20"/>
        <w:numPr>
          <w:ilvl w:val="0"/>
          <w:numId w:val="0"/>
        </w:numPr>
        <w:ind w:left="1146"/>
        <w:outlineLvl w:val="1"/>
        <w:rPr>
          <w:szCs w:val="28"/>
        </w:rPr>
      </w:pPr>
      <w:bookmarkStart w:id="276" w:name="_Toc395169951"/>
      <w:bookmarkStart w:id="277" w:name="_Ref399144957"/>
      <w:bookmarkStart w:id="278" w:name="_Toc430335275"/>
    </w:p>
    <w:p w14:paraId="5724E451" w14:textId="77777777" w:rsidR="0014472B" w:rsidRPr="00BA3C88" w:rsidRDefault="0014472B" w:rsidP="0014472B">
      <w:pPr>
        <w:jc w:val="right"/>
        <w:rPr>
          <w:i/>
          <w:iCs/>
          <w:sz w:val="24"/>
        </w:rPr>
      </w:pPr>
      <w:r w:rsidRPr="00BA3C88">
        <w:rPr>
          <w:i/>
          <w:iCs/>
          <w:sz w:val="24"/>
        </w:rPr>
        <w:t xml:space="preserve">Приложение 1 </w:t>
      </w:r>
      <w:proofErr w:type="gramStart"/>
      <w:r w:rsidRPr="00BA3C88">
        <w:rPr>
          <w:i/>
          <w:iCs/>
          <w:sz w:val="24"/>
        </w:rPr>
        <w:t>к письму о подаче Заявки на участие в Запросе</w:t>
      </w:r>
      <w:proofErr w:type="gramEnd"/>
      <w:r w:rsidRPr="00BA3C88">
        <w:rPr>
          <w:i/>
          <w:iCs/>
          <w:sz w:val="24"/>
        </w:rPr>
        <w:t xml:space="preserve"> предложений </w:t>
      </w:r>
    </w:p>
    <w:p w14:paraId="3D57D7EF" w14:textId="77777777" w:rsidR="0014472B" w:rsidRPr="00BA3C88" w:rsidRDefault="0014472B" w:rsidP="0014472B">
      <w:pPr>
        <w:pStyle w:val="ac"/>
        <w:jc w:val="right"/>
        <w:rPr>
          <w:szCs w:val="24"/>
        </w:rPr>
      </w:pPr>
      <w:r w:rsidRPr="00BA3C88">
        <w:rPr>
          <w:szCs w:val="24"/>
        </w:rPr>
        <w:t xml:space="preserve">№ ___________________________ </w:t>
      </w:r>
      <w:r w:rsidRPr="00BA3C88">
        <w:rPr>
          <w:i/>
        </w:rPr>
        <w:t>(указать номер Запроса предложений)</w:t>
      </w:r>
      <w:r w:rsidRPr="00BA3C88">
        <w:rPr>
          <w:szCs w:val="24"/>
        </w:rPr>
        <w:t xml:space="preserve">      </w:t>
      </w:r>
    </w:p>
    <w:p w14:paraId="6E03C3DD" w14:textId="77777777" w:rsidR="0014472B" w:rsidRPr="00BA3C88" w:rsidRDefault="0014472B" w:rsidP="0014472B">
      <w:pPr>
        <w:pStyle w:val="ac"/>
        <w:jc w:val="right"/>
        <w:rPr>
          <w:szCs w:val="24"/>
        </w:rPr>
      </w:pPr>
      <w:r w:rsidRPr="00BA3C88">
        <w:rPr>
          <w:szCs w:val="24"/>
        </w:rPr>
        <w:t>от «_____» __________   20___ года.</w:t>
      </w:r>
    </w:p>
    <w:p w14:paraId="217DDF89" w14:textId="77777777" w:rsidR="0014472B" w:rsidRPr="00BA3C88" w:rsidRDefault="0014472B" w:rsidP="0014472B">
      <w:pPr>
        <w:pStyle w:val="ac"/>
        <w:jc w:val="center"/>
        <w:rPr>
          <w:sz w:val="16"/>
        </w:rPr>
      </w:pPr>
    </w:p>
    <w:p w14:paraId="74F5541F" w14:textId="77777777" w:rsidR="0014472B" w:rsidRPr="00BA3C88" w:rsidRDefault="0014472B" w:rsidP="0014472B">
      <w:pPr>
        <w:jc w:val="center"/>
        <w:rPr>
          <w:b/>
          <w:sz w:val="28"/>
          <w:szCs w:val="28"/>
        </w:rPr>
      </w:pPr>
    </w:p>
    <w:p w14:paraId="02A922CD" w14:textId="77777777" w:rsidR="0014472B" w:rsidRPr="00BA3C88" w:rsidRDefault="0014472B" w:rsidP="0014472B">
      <w:pPr>
        <w:rPr>
          <w:i/>
        </w:rPr>
      </w:pPr>
    </w:p>
    <w:p w14:paraId="2DA8B790" w14:textId="77777777" w:rsidR="0014472B" w:rsidRPr="00BA3C88" w:rsidRDefault="0014472B" w:rsidP="0014472B">
      <w:pPr>
        <w:jc w:val="right"/>
        <w:rPr>
          <w:b/>
          <w:sz w:val="22"/>
          <w:szCs w:val="28"/>
          <w:u w:val="single"/>
        </w:rPr>
      </w:pPr>
      <w:r w:rsidRPr="00BA3C88">
        <w:rPr>
          <w:b/>
          <w:sz w:val="22"/>
          <w:szCs w:val="28"/>
          <w:u w:val="single"/>
        </w:rPr>
        <w:t>Форма 2.1.</w:t>
      </w:r>
    </w:p>
    <w:p w14:paraId="3C96E5C8" w14:textId="77777777" w:rsidR="0014472B" w:rsidRPr="00BA3C88" w:rsidRDefault="0014472B" w:rsidP="0014472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03FA0BAB" w14:textId="6C512457" w:rsidR="0014472B" w:rsidRPr="00BA3C88" w:rsidRDefault="0014472B" w:rsidP="0014472B">
      <w:pPr>
        <w:jc w:val="center"/>
      </w:pPr>
      <w:r w:rsidRPr="00BA3C88">
        <w:rPr>
          <w:b/>
          <w:sz w:val="28"/>
          <w:szCs w:val="28"/>
        </w:rPr>
        <w:t>На</w:t>
      </w:r>
      <w:r>
        <w:rPr>
          <w:b/>
          <w:sz w:val="28"/>
          <w:szCs w:val="28"/>
        </w:rPr>
        <w:t xml:space="preserve"> оказание услуг</w:t>
      </w:r>
      <w:r w:rsidRPr="00BA3C88">
        <w:rPr>
          <w:b/>
          <w:sz w:val="28"/>
          <w:szCs w:val="28"/>
        </w:rPr>
        <w:t xml:space="preserve"> поставку</w:t>
      </w:r>
      <w:r w:rsidRPr="00BA3C88">
        <w:rPr>
          <w:sz w:val="28"/>
          <w:szCs w:val="28"/>
        </w:rPr>
        <w:t xml:space="preserve">___________ </w:t>
      </w:r>
      <w:r w:rsidRPr="00BA3C88">
        <w:rPr>
          <w:i/>
        </w:rPr>
        <w:t>(указать наименование предмета Запроса предложений).</w:t>
      </w:r>
    </w:p>
    <w:p w14:paraId="2A9E42B7" w14:textId="77777777" w:rsidR="0014472B" w:rsidRPr="00BA3C88" w:rsidRDefault="0014472B" w:rsidP="0014472B">
      <w:pPr>
        <w:pStyle w:val="ac"/>
        <w:jc w:val="center"/>
        <w:rPr>
          <w:sz w:val="16"/>
        </w:rPr>
      </w:pPr>
    </w:p>
    <w:tbl>
      <w:tblPr>
        <w:tblW w:w="11058" w:type="dxa"/>
        <w:tblInd w:w="-318" w:type="dxa"/>
        <w:tblLayout w:type="fixed"/>
        <w:tblLook w:val="04A0" w:firstRow="1" w:lastRow="0" w:firstColumn="1" w:lastColumn="0" w:noHBand="0" w:noVBand="1"/>
      </w:tblPr>
      <w:tblGrid>
        <w:gridCol w:w="568"/>
        <w:gridCol w:w="460"/>
        <w:gridCol w:w="816"/>
        <w:gridCol w:w="1559"/>
        <w:gridCol w:w="1711"/>
        <w:gridCol w:w="1337"/>
        <w:gridCol w:w="1095"/>
        <w:gridCol w:w="960"/>
        <w:gridCol w:w="1390"/>
        <w:gridCol w:w="1162"/>
      </w:tblGrid>
      <w:tr w:rsidR="00E34240" w:rsidRPr="00E34240" w14:paraId="1077EADE" w14:textId="453D327D" w:rsidTr="00E34240">
        <w:trPr>
          <w:trHeight w:val="885"/>
        </w:trPr>
        <w:tc>
          <w:tcPr>
            <w:tcW w:w="568" w:type="dxa"/>
            <w:tcBorders>
              <w:top w:val="single" w:sz="8" w:space="0" w:color="auto"/>
              <w:left w:val="single" w:sz="8" w:space="0" w:color="auto"/>
              <w:bottom w:val="single" w:sz="8" w:space="0" w:color="auto"/>
              <w:right w:val="nil"/>
            </w:tcBorders>
            <w:shd w:val="clear" w:color="000000" w:fill="F2F2F2"/>
            <w:vAlign w:val="center"/>
            <w:hideMark/>
          </w:tcPr>
          <w:p w14:paraId="0D3B34F4" w14:textId="77777777" w:rsidR="00E34240" w:rsidRPr="00E34240" w:rsidRDefault="00E34240" w:rsidP="00E34240">
            <w:pPr>
              <w:jc w:val="center"/>
              <w:rPr>
                <w:color w:val="000000"/>
              </w:rPr>
            </w:pPr>
            <w:r w:rsidRPr="00E34240">
              <w:rPr>
                <w:color w:val="000000"/>
              </w:rPr>
              <w:t xml:space="preserve">№ </w:t>
            </w:r>
            <w:proofErr w:type="gramStart"/>
            <w:r w:rsidRPr="00E34240">
              <w:rPr>
                <w:color w:val="000000"/>
              </w:rPr>
              <w:t>п</w:t>
            </w:r>
            <w:proofErr w:type="gramEnd"/>
            <w:r w:rsidRPr="00E34240">
              <w:rPr>
                <w:color w:val="000000"/>
              </w:rPr>
              <w:t>/п</w:t>
            </w:r>
          </w:p>
        </w:tc>
        <w:tc>
          <w:tcPr>
            <w:tcW w:w="460"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336B2E43" w14:textId="77777777" w:rsidR="00E34240" w:rsidRPr="00E34240" w:rsidRDefault="00E34240" w:rsidP="00E34240">
            <w:pPr>
              <w:jc w:val="center"/>
              <w:rPr>
                <w:color w:val="000000"/>
              </w:rPr>
            </w:pPr>
            <w:r w:rsidRPr="00E34240">
              <w:rPr>
                <w:color w:val="000000"/>
              </w:rPr>
              <w:t>Филиал</w:t>
            </w:r>
          </w:p>
        </w:tc>
        <w:tc>
          <w:tcPr>
            <w:tcW w:w="816" w:type="dxa"/>
            <w:tcBorders>
              <w:top w:val="single" w:sz="8" w:space="0" w:color="auto"/>
              <w:left w:val="nil"/>
              <w:bottom w:val="single" w:sz="8" w:space="0" w:color="auto"/>
              <w:right w:val="nil"/>
            </w:tcBorders>
            <w:shd w:val="clear" w:color="000000" w:fill="F2F2F2"/>
            <w:vAlign w:val="center"/>
            <w:hideMark/>
          </w:tcPr>
          <w:p w14:paraId="31DA8DF7" w14:textId="77777777" w:rsidR="00E34240" w:rsidRPr="00E34240" w:rsidRDefault="00E34240" w:rsidP="00E34240">
            <w:pPr>
              <w:jc w:val="center"/>
              <w:rPr>
                <w:color w:val="000000"/>
              </w:rPr>
            </w:pPr>
            <w:proofErr w:type="spellStart"/>
            <w:r w:rsidRPr="00E34240">
              <w:rPr>
                <w:color w:val="000000"/>
              </w:rPr>
              <w:t>Подразд</w:t>
            </w:r>
            <w:proofErr w:type="gramStart"/>
            <w:r w:rsidRPr="00E34240">
              <w:rPr>
                <w:color w:val="000000"/>
              </w:rPr>
              <w:t>е</w:t>
            </w:r>
            <w:proofErr w:type="spellEnd"/>
            <w:r w:rsidRPr="00E34240">
              <w:rPr>
                <w:color w:val="000000"/>
              </w:rPr>
              <w:t>-</w:t>
            </w:r>
            <w:proofErr w:type="gramEnd"/>
            <w:r w:rsidRPr="00E34240">
              <w:rPr>
                <w:color w:val="000000"/>
              </w:rPr>
              <w:t xml:space="preserve"> </w:t>
            </w:r>
            <w:proofErr w:type="spellStart"/>
            <w:r w:rsidRPr="00E34240">
              <w:rPr>
                <w:color w:val="000000"/>
              </w:rPr>
              <w:t>ление</w:t>
            </w:r>
            <w:proofErr w:type="spellEnd"/>
            <w:r w:rsidRPr="00E34240">
              <w:rPr>
                <w:color w:val="000000"/>
              </w:rPr>
              <w:t xml:space="preserve"> филиала</w:t>
            </w:r>
          </w:p>
        </w:tc>
        <w:tc>
          <w:tcPr>
            <w:tcW w:w="1559"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28851D77" w14:textId="77777777" w:rsidR="00E34240" w:rsidRPr="00E34240" w:rsidRDefault="00E34240" w:rsidP="00E34240">
            <w:pPr>
              <w:jc w:val="center"/>
              <w:rPr>
                <w:color w:val="000000"/>
              </w:rPr>
            </w:pPr>
            <w:r w:rsidRPr="00E34240">
              <w:rPr>
                <w:color w:val="000000"/>
              </w:rPr>
              <w:t>Наименование источника (объекта/ абонента)</w:t>
            </w:r>
          </w:p>
        </w:tc>
        <w:tc>
          <w:tcPr>
            <w:tcW w:w="1711" w:type="dxa"/>
            <w:tcBorders>
              <w:top w:val="single" w:sz="8" w:space="0" w:color="auto"/>
              <w:left w:val="nil"/>
              <w:bottom w:val="single" w:sz="8" w:space="0" w:color="auto"/>
              <w:right w:val="nil"/>
            </w:tcBorders>
            <w:shd w:val="clear" w:color="000000" w:fill="F2F2F2"/>
            <w:vAlign w:val="center"/>
            <w:hideMark/>
          </w:tcPr>
          <w:p w14:paraId="15C824D1" w14:textId="77777777" w:rsidR="00E34240" w:rsidRPr="00E34240" w:rsidRDefault="00E34240" w:rsidP="00E34240">
            <w:pPr>
              <w:jc w:val="center"/>
              <w:rPr>
                <w:color w:val="000000"/>
              </w:rPr>
            </w:pPr>
            <w:r w:rsidRPr="00E34240">
              <w:rPr>
                <w:color w:val="000000"/>
              </w:rPr>
              <w:t>Адрес</w:t>
            </w:r>
          </w:p>
        </w:tc>
        <w:tc>
          <w:tcPr>
            <w:tcW w:w="1337"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3A391D73" w14:textId="77777777" w:rsidR="00E34240" w:rsidRPr="00E34240" w:rsidRDefault="00E34240" w:rsidP="00E34240">
            <w:pPr>
              <w:jc w:val="center"/>
              <w:rPr>
                <w:color w:val="000000"/>
              </w:rPr>
            </w:pPr>
            <w:r w:rsidRPr="00E34240">
              <w:rPr>
                <w:color w:val="000000"/>
              </w:rPr>
              <w:t>Место установки лифта</w:t>
            </w:r>
          </w:p>
        </w:tc>
        <w:tc>
          <w:tcPr>
            <w:tcW w:w="1095" w:type="dxa"/>
            <w:tcBorders>
              <w:top w:val="single" w:sz="8" w:space="0" w:color="auto"/>
              <w:left w:val="nil"/>
              <w:bottom w:val="single" w:sz="8" w:space="0" w:color="auto"/>
              <w:right w:val="nil"/>
            </w:tcBorders>
            <w:shd w:val="clear" w:color="000000" w:fill="F2F2F2"/>
            <w:vAlign w:val="center"/>
            <w:hideMark/>
          </w:tcPr>
          <w:p w14:paraId="3C2B8F1B" w14:textId="77777777" w:rsidR="00E34240" w:rsidRPr="00E34240" w:rsidRDefault="00E34240" w:rsidP="00E34240">
            <w:pPr>
              <w:jc w:val="center"/>
              <w:rPr>
                <w:color w:val="000000"/>
              </w:rPr>
            </w:pPr>
            <w:proofErr w:type="gramStart"/>
            <w:r w:rsidRPr="00E34240">
              <w:rPr>
                <w:color w:val="000000"/>
              </w:rPr>
              <w:t>Заводской №</w:t>
            </w:r>
            <w:proofErr w:type="gramEnd"/>
          </w:p>
        </w:tc>
        <w:tc>
          <w:tcPr>
            <w:tcW w:w="96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6E1DDFD7" w14:textId="77777777" w:rsidR="00E34240" w:rsidRPr="00E34240" w:rsidRDefault="00E34240" w:rsidP="00E34240">
            <w:pPr>
              <w:jc w:val="center"/>
              <w:rPr>
                <w:color w:val="000000"/>
              </w:rPr>
            </w:pPr>
            <w:proofErr w:type="spellStart"/>
            <w:r w:rsidRPr="00E34240">
              <w:rPr>
                <w:color w:val="000000"/>
              </w:rPr>
              <w:t>Регистрац</w:t>
            </w:r>
            <w:proofErr w:type="spellEnd"/>
            <w:r w:rsidRPr="00E34240">
              <w:rPr>
                <w:color w:val="000000"/>
              </w:rPr>
              <w:t>.№</w:t>
            </w:r>
          </w:p>
        </w:tc>
        <w:tc>
          <w:tcPr>
            <w:tcW w:w="1390" w:type="dxa"/>
            <w:tcBorders>
              <w:top w:val="single" w:sz="8" w:space="0" w:color="auto"/>
              <w:left w:val="nil"/>
              <w:bottom w:val="single" w:sz="8" w:space="0" w:color="auto"/>
              <w:right w:val="single" w:sz="8" w:space="0" w:color="auto"/>
            </w:tcBorders>
            <w:shd w:val="clear" w:color="000000" w:fill="F2F2F2"/>
            <w:vAlign w:val="center"/>
            <w:hideMark/>
          </w:tcPr>
          <w:p w14:paraId="0B211D91" w14:textId="52AEE5DC" w:rsidR="00E34240" w:rsidRPr="00E34240" w:rsidRDefault="00E34240">
            <w:pPr>
              <w:jc w:val="center"/>
              <w:rPr>
                <w:b/>
                <w:bCs/>
                <w:color w:val="000000"/>
              </w:rPr>
            </w:pPr>
            <w:r w:rsidRPr="00E34240">
              <w:rPr>
                <w:b/>
                <w:bCs/>
                <w:color w:val="000000"/>
              </w:rPr>
              <w:t>Стоимость услуг</w:t>
            </w:r>
            <w:r w:rsidR="00285A94">
              <w:rPr>
                <w:b/>
                <w:bCs/>
                <w:color w:val="000000"/>
              </w:rPr>
              <w:t>, установленная Заказчиком</w:t>
            </w:r>
            <w:r w:rsidRPr="00E34240">
              <w:rPr>
                <w:b/>
                <w:bCs/>
                <w:color w:val="000000"/>
              </w:rPr>
              <w:t xml:space="preserve">  </w:t>
            </w:r>
            <w:r w:rsidRPr="00E34240">
              <w:rPr>
                <w:b/>
                <w:bCs/>
                <w:color w:val="000000"/>
              </w:rPr>
              <w:br/>
            </w:r>
            <w:r w:rsidR="00285A94">
              <w:rPr>
                <w:b/>
                <w:bCs/>
                <w:color w:val="000000"/>
              </w:rPr>
              <w:t>(</w:t>
            </w:r>
            <w:proofErr w:type="spellStart"/>
            <w:r w:rsidRPr="00E34240">
              <w:rPr>
                <w:b/>
                <w:bCs/>
                <w:color w:val="000000"/>
              </w:rPr>
              <w:t>руб</w:t>
            </w:r>
            <w:proofErr w:type="spellEnd"/>
            <w:r w:rsidR="00285A94">
              <w:rPr>
                <w:b/>
                <w:bCs/>
                <w:color w:val="000000"/>
              </w:rPr>
              <w:t>)</w:t>
            </w:r>
          </w:p>
        </w:tc>
        <w:tc>
          <w:tcPr>
            <w:tcW w:w="1162" w:type="dxa"/>
            <w:tcBorders>
              <w:top w:val="single" w:sz="8" w:space="0" w:color="auto"/>
              <w:left w:val="nil"/>
              <w:bottom w:val="single" w:sz="8" w:space="0" w:color="auto"/>
              <w:right w:val="single" w:sz="8" w:space="0" w:color="auto"/>
            </w:tcBorders>
            <w:shd w:val="clear" w:color="000000" w:fill="F2F2F2"/>
            <w:vAlign w:val="center"/>
          </w:tcPr>
          <w:p w14:paraId="57C6CF6F" w14:textId="1AB51D37" w:rsidR="00E34240" w:rsidRPr="00E34240" w:rsidRDefault="00E34240">
            <w:pPr>
              <w:jc w:val="right"/>
              <w:rPr>
                <w:b/>
                <w:bCs/>
                <w:color w:val="000000"/>
              </w:rPr>
            </w:pPr>
            <w:r w:rsidRPr="00E34240">
              <w:rPr>
                <w:b/>
                <w:bCs/>
                <w:color w:val="000000"/>
              </w:rPr>
              <w:t>Стоимость услуг</w:t>
            </w:r>
            <w:r w:rsidR="00285A94">
              <w:rPr>
                <w:b/>
                <w:bCs/>
                <w:color w:val="000000"/>
              </w:rPr>
              <w:t>, предлагаемая Участником (</w:t>
            </w:r>
            <w:proofErr w:type="spellStart"/>
            <w:r w:rsidR="00285A94">
              <w:rPr>
                <w:b/>
                <w:bCs/>
                <w:color w:val="000000"/>
              </w:rPr>
              <w:t>руб</w:t>
            </w:r>
            <w:proofErr w:type="spellEnd"/>
            <w:r w:rsidR="00285A94">
              <w:rPr>
                <w:b/>
                <w:bCs/>
                <w:color w:val="000000"/>
              </w:rPr>
              <w:t>)</w:t>
            </w:r>
          </w:p>
        </w:tc>
      </w:tr>
      <w:tr w:rsidR="00E34240" w:rsidRPr="00E34240" w14:paraId="00B789B3" w14:textId="0110AFFE" w:rsidTr="00E34240">
        <w:trPr>
          <w:trHeight w:val="510"/>
        </w:trPr>
        <w:tc>
          <w:tcPr>
            <w:tcW w:w="568" w:type="dxa"/>
            <w:tcBorders>
              <w:top w:val="nil"/>
              <w:left w:val="single" w:sz="8" w:space="0" w:color="auto"/>
              <w:bottom w:val="nil"/>
              <w:right w:val="nil"/>
            </w:tcBorders>
            <w:shd w:val="clear" w:color="auto" w:fill="auto"/>
            <w:vAlign w:val="center"/>
            <w:hideMark/>
          </w:tcPr>
          <w:p w14:paraId="6379FA0C" w14:textId="1EE8BF81" w:rsidR="00E34240" w:rsidRPr="00E34240" w:rsidRDefault="00E34240" w:rsidP="00E34240">
            <w:pPr>
              <w:jc w:val="center"/>
              <w:rPr>
                <w:color w:val="000000"/>
              </w:rPr>
            </w:pPr>
            <w:r>
              <w:rPr>
                <w:color w:val="000000"/>
              </w:rPr>
              <w:t>1</w:t>
            </w:r>
            <w:r w:rsidRPr="00E34240">
              <w:rPr>
                <w:color w:val="000000"/>
              </w:rPr>
              <w:t> </w:t>
            </w:r>
          </w:p>
        </w:tc>
        <w:tc>
          <w:tcPr>
            <w:tcW w:w="460" w:type="dxa"/>
            <w:tcBorders>
              <w:top w:val="nil"/>
              <w:left w:val="single" w:sz="8" w:space="0" w:color="auto"/>
              <w:bottom w:val="single" w:sz="4" w:space="0" w:color="auto"/>
              <w:right w:val="single" w:sz="4" w:space="0" w:color="auto"/>
            </w:tcBorders>
            <w:shd w:val="clear" w:color="auto" w:fill="auto"/>
            <w:vAlign w:val="center"/>
            <w:hideMark/>
          </w:tcPr>
          <w:p w14:paraId="597A8F6D" w14:textId="77777777" w:rsidR="00E34240" w:rsidRPr="00E34240" w:rsidRDefault="00E34240" w:rsidP="00E34240">
            <w:pPr>
              <w:jc w:val="center"/>
              <w:rPr>
                <w:color w:val="000000"/>
              </w:rPr>
            </w:pPr>
            <w:r w:rsidRPr="00E34240">
              <w:rPr>
                <w:color w:val="000000"/>
              </w:rPr>
              <w:t>1</w:t>
            </w:r>
          </w:p>
        </w:tc>
        <w:tc>
          <w:tcPr>
            <w:tcW w:w="816" w:type="dxa"/>
            <w:tcBorders>
              <w:top w:val="single" w:sz="4" w:space="0" w:color="auto"/>
              <w:left w:val="nil"/>
              <w:bottom w:val="single" w:sz="4" w:space="0" w:color="auto"/>
              <w:right w:val="single" w:sz="4" w:space="0" w:color="auto"/>
            </w:tcBorders>
            <w:shd w:val="clear" w:color="auto" w:fill="auto"/>
            <w:vAlign w:val="center"/>
            <w:hideMark/>
          </w:tcPr>
          <w:p w14:paraId="4DDD261C" w14:textId="77777777" w:rsidR="00E34240" w:rsidRPr="00E34240" w:rsidRDefault="00E34240" w:rsidP="00E34240">
            <w:pPr>
              <w:jc w:val="center"/>
              <w:rPr>
                <w:color w:val="333333"/>
              </w:rPr>
            </w:pPr>
            <w:r w:rsidRPr="00E34240">
              <w:rPr>
                <w:color w:val="333333"/>
              </w:rPr>
              <w:t>АУФ</w:t>
            </w:r>
          </w:p>
        </w:tc>
        <w:tc>
          <w:tcPr>
            <w:tcW w:w="1559" w:type="dxa"/>
            <w:tcBorders>
              <w:top w:val="nil"/>
              <w:left w:val="nil"/>
              <w:bottom w:val="single" w:sz="4" w:space="0" w:color="auto"/>
              <w:right w:val="single" w:sz="4" w:space="0" w:color="auto"/>
            </w:tcBorders>
            <w:shd w:val="clear" w:color="auto" w:fill="auto"/>
            <w:vAlign w:val="center"/>
            <w:hideMark/>
          </w:tcPr>
          <w:p w14:paraId="380BCE06" w14:textId="77777777" w:rsidR="00E34240" w:rsidRPr="00E34240" w:rsidRDefault="00E34240" w:rsidP="00E34240">
            <w:pPr>
              <w:jc w:val="center"/>
              <w:rPr>
                <w:color w:val="333333"/>
              </w:rPr>
            </w:pPr>
            <w:proofErr w:type="spellStart"/>
            <w:proofErr w:type="gramStart"/>
            <w:r w:rsidRPr="00E34240">
              <w:rPr>
                <w:color w:val="333333"/>
              </w:rPr>
              <w:t>Б.Декабрьская</w:t>
            </w:r>
            <w:proofErr w:type="spellEnd"/>
            <w:r w:rsidRPr="00E34240">
              <w:rPr>
                <w:color w:val="333333"/>
              </w:rPr>
              <w:t xml:space="preserve"> д.2</w:t>
            </w:r>
            <w:proofErr w:type="gramEnd"/>
          </w:p>
        </w:tc>
        <w:tc>
          <w:tcPr>
            <w:tcW w:w="1711" w:type="dxa"/>
            <w:tcBorders>
              <w:top w:val="nil"/>
              <w:left w:val="nil"/>
              <w:bottom w:val="single" w:sz="4" w:space="0" w:color="auto"/>
              <w:right w:val="single" w:sz="4" w:space="0" w:color="auto"/>
            </w:tcBorders>
            <w:shd w:val="clear" w:color="auto" w:fill="auto"/>
            <w:vAlign w:val="center"/>
            <w:hideMark/>
          </w:tcPr>
          <w:p w14:paraId="37EB8B74" w14:textId="77777777" w:rsidR="00E34240" w:rsidRPr="00E34240" w:rsidRDefault="00E34240" w:rsidP="00E34240">
            <w:pPr>
              <w:jc w:val="center"/>
              <w:rPr>
                <w:color w:val="333333"/>
              </w:rPr>
            </w:pPr>
            <w:proofErr w:type="spellStart"/>
            <w:proofErr w:type="gramStart"/>
            <w:r w:rsidRPr="00E34240">
              <w:rPr>
                <w:color w:val="333333"/>
              </w:rPr>
              <w:t>Б.Декабрьская</w:t>
            </w:r>
            <w:proofErr w:type="spellEnd"/>
            <w:r w:rsidRPr="00E34240">
              <w:rPr>
                <w:color w:val="333333"/>
              </w:rPr>
              <w:t xml:space="preserve"> д.2</w:t>
            </w:r>
            <w:proofErr w:type="gramEnd"/>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6251C1B9" w14:textId="77777777" w:rsidR="00E34240" w:rsidRPr="00E34240" w:rsidRDefault="00E34240" w:rsidP="00E34240">
            <w:pPr>
              <w:jc w:val="center"/>
              <w:rPr>
                <w:color w:val="000000"/>
              </w:rPr>
            </w:pPr>
            <w:r w:rsidRPr="00E34240">
              <w:rPr>
                <w:color w:val="000000"/>
              </w:rPr>
              <w:t>Адм. Здание</w:t>
            </w:r>
          </w:p>
        </w:tc>
        <w:tc>
          <w:tcPr>
            <w:tcW w:w="1095" w:type="dxa"/>
            <w:tcBorders>
              <w:top w:val="nil"/>
              <w:left w:val="nil"/>
              <w:bottom w:val="single" w:sz="4" w:space="0" w:color="auto"/>
              <w:right w:val="single" w:sz="4" w:space="0" w:color="auto"/>
            </w:tcBorders>
            <w:shd w:val="clear" w:color="auto" w:fill="auto"/>
            <w:vAlign w:val="center"/>
            <w:hideMark/>
          </w:tcPr>
          <w:p w14:paraId="7581B537" w14:textId="77777777" w:rsidR="00E34240" w:rsidRPr="00E34240" w:rsidRDefault="00E34240" w:rsidP="00E34240">
            <w:pPr>
              <w:jc w:val="center"/>
              <w:rPr>
                <w:color w:val="000000"/>
              </w:rPr>
            </w:pPr>
            <w:r w:rsidRPr="00E34240">
              <w:rPr>
                <w:color w:val="000000"/>
              </w:rPr>
              <w:t>19099</w:t>
            </w:r>
          </w:p>
        </w:tc>
        <w:tc>
          <w:tcPr>
            <w:tcW w:w="960" w:type="dxa"/>
            <w:tcBorders>
              <w:top w:val="nil"/>
              <w:left w:val="nil"/>
              <w:bottom w:val="single" w:sz="4" w:space="0" w:color="auto"/>
              <w:right w:val="single" w:sz="4" w:space="0" w:color="auto"/>
            </w:tcBorders>
            <w:shd w:val="clear" w:color="auto" w:fill="auto"/>
            <w:vAlign w:val="center"/>
            <w:hideMark/>
          </w:tcPr>
          <w:p w14:paraId="0C11E51C" w14:textId="77777777" w:rsidR="00E34240" w:rsidRPr="00E34240" w:rsidRDefault="00E34240" w:rsidP="00E34240">
            <w:pPr>
              <w:jc w:val="center"/>
              <w:rPr>
                <w:color w:val="000000"/>
              </w:rPr>
            </w:pPr>
            <w:r w:rsidRPr="00E34240">
              <w:rPr>
                <w:color w:val="000000"/>
              </w:rPr>
              <w:t>153202</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14:paraId="258F2CD4" w14:textId="77777777" w:rsidR="00E34240" w:rsidRPr="00E34240" w:rsidRDefault="00E34240" w:rsidP="00E34240">
            <w:pPr>
              <w:jc w:val="center"/>
              <w:rPr>
                <w:b/>
                <w:bCs/>
                <w:color w:val="000000"/>
              </w:rPr>
            </w:pPr>
            <w:r w:rsidRPr="00E34240">
              <w:rPr>
                <w:b/>
                <w:bCs/>
                <w:color w:val="000000"/>
              </w:rPr>
              <w:t>15 090,00</w:t>
            </w:r>
          </w:p>
        </w:tc>
        <w:tc>
          <w:tcPr>
            <w:tcW w:w="1162" w:type="dxa"/>
            <w:tcBorders>
              <w:top w:val="single" w:sz="4" w:space="0" w:color="auto"/>
              <w:left w:val="nil"/>
              <w:bottom w:val="single" w:sz="4" w:space="0" w:color="auto"/>
              <w:right w:val="single" w:sz="4" w:space="0" w:color="auto"/>
            </w:tcBorders>
            <w:vAlign w:val="center"/>
          </w:tcPr>
          <w:p w14:paraId="783C4E81" w14:textId="77777777" w:rsidR="00E34240" w:rsidRPr="00E34240" w:rsidRDefault="00E34240" w:rsidP="00E34240">
            <w:pPr>
              <w:jc w:val="center"/>
              <w:rPr>
                <w:b/>
                <w:bCs/>
                <w:color w:val="000000"/>
              </w:rPr>
            </w:pPr>
          </w:p>
        </w:tc>
      </w:tr>
      <w:tr w:rsidR="00E34240" w:rsidRPr="00E34240" w14:paraId="08FDCE3D" w14:textId="3C9CA3A6" w:rsidTr="00E34240">
        <w:trPr>
          <w:trHeight w:val="510"/>
        </w:trPr>
        <w:tc>
          <w:tcPr>
            <w:tcW w:w="568"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C2A52D9" w14:textId="5559AFFD" w:rsidR="00E34240" w:rsidRPr="00E34240" w:rsidRDefault="00E34240" w:rsidP="00E34240">
            <w:pPr>
              <w:jc w:val="center"/>
              <w:rPr>
                <w:color w:val="000000"/>
              </w:rPr>
            </w:pPr>
            <w:r>
              <w:rPr>
                <w:color w:val="000000"/>
              </w:rPr>
              <w:t>2</w:t>
            </w:r>
          </w:p>
        </w:tc>
        <w:tc>
          <w:tcPr>
            <w:tcW w:w="460" w:type="dxa"/>
            <w:tcBorders>
              <w:top w:val="nil"/>
              <w:left w:val="nil"/>
              <w:bottom w:val="single" w:sz="4" w:space="0" w:color="auto"/>
              <w:right w:val="single" w:sz="4" w:space="0" w:color="auto"/>
            </w:tcBorders>
            <w:shd w:val="clear" w:color="auto" w:fill="auto"/>
            <w:vAlign w:val="center"/>
            <w:hideMark/>
          </w:tcPr>
          <w:p w14:paraId="1EB918DD" w14:textId="77777777" w:rsidR="00E34240" w:rsidRPr="00E34240" w:rsidRDefault="00E34240" w:rsidP="00E34240">
            <w:pPr>
              <w:jc w:val="center"/>
              <w:rPr>
                <w:color w:val="000000"/>
              </w:rPr>
            </w:pPr>
            <w:r w:rsidRPr="00E34240">
              <w:rPr>
                <w:color w:val="000000"/>
              </w:rPr>
              <w:t>5</w:t>
            </w:r>
          </w:p>
        </w:tc>
        <w:tc>
          <w:tcPr>
            <w:tcW w:w="816" w:type="dxa"/>
            <w:tcBorders>
              <w:top w:val="nil"/>
              <w:left w:val="nil"/>
              <w:bottom w:val="single" w:sz="4" w:space="0" w:color="auto"/>
              <w:right w:val="single" w:sz="4" w:space="0" w:color="auto"/>
            </w:tcBorders>
            <w:shd w:val="clear" w:color="auto" w:fill="auto"/>
            <w:vAlign w:val="center"/>
            <w:hideMark/>
          </w:tcPr>
          <w:p w14:paraId="3DFBA6F2" w14:textId="77777777" w:rsidR="00E34240" w:rsidRPr="00E34240" w:rsidRDefault="00E34240" w:rsidP="00E34240">
            <w:pPr>
              <w:jc w:val="center"/>
              <w:rPr>
                <w:color w:val="333333"/>
              </w:rPr>
            </w:pPr>
            <w:r w:rsidRPr="00E34240">
              <w:rPr>
                <w:color w:val="333333"/>
              </w:rPr>
              <w:t>АУФ</w:t>
            </w:r>
          </w:p>
        </w:tc>
        <w:tc>
          <w:tcPr>
            <w:tcW w:w="1559" w:type="dxa"/>
            <w:tcBorders>
              <w:top w:val="nil"/>
              <w:left w:val="nil"/>
              <w:bottom w:val="single" w:sz="4" w:space="0" w:color="auto"/>
              <w:right w:val="single" w:sz="4" w:space="0" w:color="auto"/>
            </w:tcBorders>
            <w:shd w:val="clear" w:color="auto" w:fill="auto"/>
            <w:vAlign w:val="center"/>
            <w:hideMark/>
          </w:tcPr>
          <w:p w14:paraId="7A406D23" w14:textId="77777777" w:rsidR="00E34240" w:rsidRPr="00E34240" w:rsidRDefault="00E34240" w:rsidP="00E34240">
            <w:pPr>
              <w:jc w:val="center"/>
              <w:rPr>
                <w:color w:val="333333"/>
              </w:rPr>
            </w:pPr>
            <w:r w:rsidRPr="00E34240">
              <w:rPr>
                <w:color w:val="333333"/>
              </w:rPr>
              <w:t xml:space="preserve">офис, </w:t>
            </w:r>
            <w:proofErr w:type="spellStart"/>
            <w:r w:rsidRPr="00E34240">
              <w:rPr>
                <w:color w:val="333333"/>
              </w:rPr>
              <w:t>прдприятие</w:t>
            </w:r>
            <w:proofErr w:type="spellEnd"/>
          </w:p>
        </w:tc>
        <w:tc>
          <w:tcPr>
            <w:tcW w:w="1711" w:type="dxa"/>
            <w:tcBorders>
              <w:top w:val="nil"/>
              <w:left w:val="nil"/>
              <w:bottom w:val="single" w:sz="4" w:space="0" w:color="auto"/>
              <w:right w:val="single" w:sz="4" w:space="0" w:color="auto"/>
            </w:tcBorders>
            <w:shd w:val="clear" w:color="auto" w:fill="auto"/>
            <w:vAlign w:val="center"/>
            <w:hideMark/>
          </w:tcPr>
          <w:p w14:paraId="14A7CA5C" w14:textId="77777777" w:rsidR="00E34240" w:rsidRPr="00E34240" w:rsidRDefault="00E34240" w:rsidP="00E34240">
            <w:pPr>
              <w:jc w:val="center"/>
              <w:rPr>
                <w:color w:val="333333"/>
              </w:rPr>
            </w:pPr>
            <w:r w:rsidRPr="00E34240">
              <w:rPr>
                <w:color w:val="333333"/>
              </w:rPr>
              <w:t xml:space="preserve">ул. </w:t>
            </w:r>
            <w:proofErr w:type="spellStart"/>
            <w:r w:rsidRPr="00E34240">
              <w:rPr>
                <w:color w:val="333333"/>
              </w:rPr>
              <w:t>Перерва</w:t>
            </w:r>
            <w:proofErr w:type="spellEnd"/>
            <w:r w:rsidRPr="00E34240">
              <w:rPr>
                <w:color w:val="333333"/>
              </w:rPr>
              <w:t xml:space="preserve"> д.23 стр</w:t>
            </w:r>
            <w:proofErr w:type="gramStart"/>
            <w:r w:rsidRPr="00E34240">
              <w:rPr>
                <w:color w:val="333333"/>
              </w:rPr>
              <w:t>1</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040ADB9B" w14:textId="77777777" w:rsidR="00E34240" w:rsidRPr="00E34240" w:rsidRDefault="00E34240" w:rsidP="00E34240">
            <w:pPr>
              <w:jc w:val="center"/>
              <w:rPr>
                <w:color w:val="000000"/>
              </w:rPr>
            </w:pPr>
            <w:r w:rsidRPr="00E34240">
              <w:rPr>
                <w:color w:val="000000"/>
              </w:rPr>
              <w:t>Адм. Здание</w:t>
            </w:r>
          </w:p>
        </w:tc>
        <w:tc>
          <w:tcPr>
            <w:tcW w:w="1095" w:type="dxa"/>
            <w:tcBorders>
              <w:top w:val="nil"/>
              <w:left w:val="nil"/>
              <w:bottom w:val="single" w:sz="4" w:space="0" w:color="auto"/>
              <w:right w:val="single" w:sz="4" w:space="0" w:color="auto"/>
            </w:tcBorders>
            <w:shd w:val="clear" w:color="auto" w:fill="auto"/>
            <w:vAlign w:val="center"/>
            <w:hideMark/>
          </w:tcPr>
          <w:p w14:paraId="2F9774EB" w14:textId="77777777" w:rsidR="00E34240" w:rsidRPr="00E34240" w:rsidRDefault="00E34240" w:rsidP="00E34240">
            <w:pPr>
              <w:jc w:val="center"/>
              <w:rPr>
                <w:color w:val="000000"/>
              </w:rPr>
            </w:pPr>
            <w:r w:rsidRPr="00E34240">
              <w:rPr>
                <w:color w:val="000000"/>
              </w:rPr>
              <w:t>8523</w:t>
            </w:r>
          </w:p>
        </w:tc>
        <w:tc>
          <w:tcPr>
            <w:tcW w:w="960" w:type="dxa"/>
            <w:tcBorders>
              <w:top w:val="nil"/>
              <w:left w:val="nil"/>
              <w:bottom w:val="single" w:sz="4" w:space="0" w:color="auto"/>
              <w:right w:val="single" w:sz="4" w:space="0" w:color="auto"/>
            </w:tcBorders>
            <w:shd w:val="clear" w:color="auto" w:fill="auto"/>
            <w:vAlign w:val="center"/>
            <w:hideMark/>
          </w:tcPr>
          <w:p w14:paraId="606D2A45" w14:textId="77777777" w:rsidR="00E34240" w:rsidRPr="00E34240" w:rsidRDefault="00E34240" w:rsidP="00E34240">
            <w:pPr>
              <w:jc w:val="center"/>
              <w:rPr>
                <w:color w:val="000000"/>
              </w:rPr>
            </w:pPr>
            <w:r w:rsidRPr="00E34240">
              <w:rPr>
                <w:color w:val="000000"/>
              </w:rPr>
              <w:t>166166</w:t>
            </w:r>
          </w:p>
        </w:tc>
        <w:tc>
          <w:tcPr>
            <w:tcW w:w="1390" w:type="dxa"/>
            <w:tcBorders>
              <w:top w:val="nil"/>
              <w:left w:val="nil"/>
              <w:bottom w:val="single" w:sz="4" w:space="0" w:color="auto"/>
              <w:right w:val="single" w:sz="4" w:space="0" w:color="auto"/>
            </w:tcBorders>
            <w:shd w:val="clear" w:color="auto" w:fill="auto"/>
            <w:vAlign w:val="center"/>
            <w:hideMark/>
          </w:tcPr>
          <w:p w14:paraId="56FB7D2B"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603EF530" w14:textId="77777777" w:rsidR="00E34240" w:rsidRPr="00E34240" w:rsidRDefault="00E34240" w:rsidP="00E34240">
            <w:pPr>
              <w:jc w:val="center"/>
              <w:rPr>
                <w:b/>
                <w:bCs/>
                <w:color w:val="000000"/>
              </w:rPr>
            </w:pPr>
          </w:p>
        </w:tc>
      </w:tr>
      <w:tr w:rsidR="00E34240" w:rsidRPr="00E34240" w14:paraId="54742E54" w14:textId="6A512321"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BDDB80E" w14:textId="4F5DBE9A" w:rsidR="00E34240" w:rsidRPr="00E34240" w:rsidRDefault="00E34240" w:rsidP="00E34240">
            <w:pPr>
              <w:jc w:val="center"/>
              <w:rPr>
                <w:color w:val="000000"/>
              </w:rPr>
            </w:pPr>
            <w:r>
              <w:rPr>
                <w:color w:val="000000"/>
              </w:rPr>
              <w:t>3</w:t>
            </w:r>
          </w:p>
        </w:tc>
        <w:tc>
          <w:tcPr>
            <w:tcW w:w="460" w:type="dxa"/>
            <w:tcBorders>
              <w:top w:val="nil"/>
              <w:left w:val="nil"/>
              <w:bottom w:val="single" w:sz="4" w:space="0" w:color="auto"/>
              <w:right w:val="single" w:sz="4" w:space="0" w:color="auto"/>
            </w:tcBorders>
            <w:shd w:val="clear" w:color="auto" w:fill="auto"/>
            <w:vAlign w:val="center"/>
            <w:hideMark/>
          </w:tcPr>
          <w:p w14:paraId="53EAA5E9" w14:textId="77777777" w:rsidR="00E34240" w:rsidRPr="00E34240" w:rsidRDefault="00E34240" w:rsidP="00E34240">
            <w:pPr>
              <w:jc w:val="center"/>
              <w:rPr>
                <w:color w:val="000000"/>
              </w:rPr>
            </w:pPr>
            <w:r w:rsidRPr="00E34240">
              <w:rPr>
                <w:color w:val="000000"/>
              </w:rPr>
              <w:t>5</w:t>
            </w:r>
          </w:p>
        </w:tc>
        <w:tc>
          <w:tcPr>
            <w:tcW w:w="816" w:type="dxa"/>
            <w:tcBorders>
              <w:top w:val="nil"/>
              <w:left w:val="nil"/>
              <w:bottom w:val="single" w:sz="4" w:space="0" w:color="auto"/>
              <w:right w:val="single" w:sz="4" w:space="0" w:color="auto"/>
            </w:tcBorders>
            <w:shd w:val="clear" w:color="auto" w:fill="auto"/>
            <w:vAlign w:val="center"/>
            <w:hideMark/>
          </w:tcPr>
          <w:p w14:paraId="6BEBB7A7" w14:textId="77777777" w:rsidR="00E34240" w:rsidRPr="00E34240" w:rsidRDefault="00E34240" w:rsidP="00E34240">
            <w:pPr>
              <w:jc w:val="center"/>
              <w:rPr>
                <w:color w:val="333333"/>
              </w:rPr>
            </w:pPr>
            <w:r w:rsidRPr="00E34240">
              <w:rPr>
                <w:color w:val="333333"/>
              </w:rPr>
              <w:t>АУФ</w:t>
            </w:r>
          </w:p>
        </w:tc>
        <w:tc>
          <w:tcPr>
            <w:tcW w:w="1559" w:type="dxa"/>
            <w:tcBorders>
              <w:top w:val="nil"/>
              <w:left w:val="nil"/>
              <w:bottom w:val="single" w:sz="4" w:space="0" w:color="auto"/>
              <w:right w:val="single" w:sz="4" w:space="0" w:color="auto"/>
            </w:tcBorders>
            <w:shd w:val="clear" w:color="auto" w:fill="auto"/>
            <w:vAlign w:val="center"/>
            <w:hideMark/>
          </w:tcPr>
          <w:p w14:paraId="4CF183F8" w14:textId="77777777" w:rsidR="00E34240" w:rsidRPr="00E34240" w:rsidRDefault="00E34240" w:rsidP="00E34240">
            <w:pPr>
              <w:jc w:val="center"/>
              <w:rPr>
                <w:color w:val="333333"/>
              </w:rPr>
            </w:pPr>
            <w:r w:rsidRPr="00E34240">
              <w:rPr>
                <w:color w:val="333333"/>
              </w:rPr>
              <w:t xml:space="preserve">офис, </w:t>
            </w:r>
            <w:proofErr w:type="spellStart"/>
            <w:r w:rsidRPr="00E34240">
              <w:rPr>
                <w:color w:val="333333"/>
              </w:rPr>
              <w:t>прдприятие</w:t>
            </w:r>
            <w:proofErr w:type="spellEnd"/>
          </w:p>
        </w:tc>
        <w:tc>
          <w:tcPr>
            <w:tcW w:w="1711" w:type="dxa"/>
            <w:tcBorders>
              <w:top w:val="nil"/>
              <w:left w:val="nil"/>
              <w:bottom w:val="single" w:sz="4" w:space="0" w:color="auto"/>
              <w:right w:val="single" w:sz="4" w:space="0" w:color="auto"/>
            </w:tcBorders>
            <w:shd w:val="clear" w:color="auto" w:fill="auto"/>
            <w:vAlign w:val="center"/>
            <w:hideMark/>
          </w:tcPr>
          <w:p w14:paraId="68609623" w14:textId="77777777" w:rsidR="00E34240" w:rsidRPr="00E34240" w:rsidRDefault="00E34240" w:rsidP="00E34240">
            <w:pPr>
              <w:jc w:val="center"/>
              <w:rPr>
                <w:color w:val="333333"/>
              </w:rPr>
            </w:pPr>
            <w:r w:rsidRPr="00E34240">
              <w:rPr>
                <w:color w:val="333333"/>
              </w:rPr>
              <w:t xml:space="preserve">ул. </w:t>
            </w:r>
            <w:proofErr w:type="spellStart"/>
            <w:r w:rsidRPr="00E34240">
              <w:rPr>
                <w:color w:val="333333"/>
              </w:rPr>
              <w:t>Перерва</w:t>
            </w:r>
            <w:proofErr w:type="spellEnd"/>
            <w:r w:rsidRPr="00E34240">
              <w:rPr>
                <w:color w:val="333333"/>
              </w:rPr>
              <w:t xml:space="preserve"> д.23 стр</w:t>
            </w:r>
            <w:proofErr w:type="gramStart"/>
            <w:r w:rsidRPr="00E34240">
              <w:rPr>
                <w:color w:val="333333"/>
              </w:rPr>
              <w:t>1</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5C6C9CC6" w14:textId="77777777" w:rsidR="00E34240" w:rsidRPr="00E34240" w:rsidRDefault="00E34240" w:rsidP="00E34240">
            <w:pPr>
              <w:jc w:val="center"/>
              <w:rPr>
                <w:color w:val="000000"/>
              </w:rPr>
            </w:pPr>
            <w:r w:rsidRPr="00E34240">
              <w:rPr>
                <w:color w:val="000000"/>
              </w:rPr>
              <w:t>Адм. Здание</w:t>
            </w:r>
          </w:p>
        </w:tc>
        <w:tc>
          <w:tcPr>
            <w:tcW w:w="1095" w:type="dxa"/>
            <w:tcBorders>
              <w:top w:val="nil"/>
              <w:left w:val="nil"/>
              <w:bottom w:val="single" w:sz="4" w:space="0" w:color="auto"/>
              <w:right w:val="single" w:sz="4" w:space="0" w:color="auto"/>
            </w:tcBorders>
            <w:shd w:val="clear" w:color="auto" w:fill="auto"/>
            <w:vAlign w:val="center"/>
            <w:hideMark/>
          </w:tcPr>
          <w:p w14:paraId="4DC72C86" w14:textId="77777777" w:rsidR="00E34240" w:rsidRPr="00E34240" w:rsidRDefault="00E34240" w:rsidP="00E34240">
            <w:pPr>
              <w:jc w:val="center"/>
              <w:rPr>
                <w:color w:val="000000"/>
              </w:rPr>
            </w:pPr>
            <w:r w:rsidRPr="00E34240">
              <w:rPr>
                <w:color w:val="000000"/>
              </w:rPr>
              <w:t>8522</w:t>
            </w:r>
          </w:p>
        </w:tc>
        <w:tc>
          <w:tcPr>
            <w:tcW w:w="960" w:type="dxa"/>
            <w:tcBorders>
              <w:top w:val="nil"/>
              <w:left w:val="nil"/>
              <w:bottom w:val="single" w:sz="4" w:space="0" w:color="auto"/>
              <w:right w:val="single" w:sz="4" w:space="0" w:color="auto"/>
            </w:tcBorders>
            <w:shd w:val="clear" w:color="auto" w:fill="auto"/>
            <w:vAlign w:val="center"/>
            <w:hideMark/>
          </w:tcPr>
          <w:p w14:paraId="6D03ED4A" w14:textId="77777777" w:rsidR="00E34240" w:rsidRPr="00E34240" w:rsidRDefault="00E34240" w:rsidP="00E34240">
            <w:pPr>
              <w:jc w:val="center"/>
              <w:rPr>
                <w:color w:val="000000"/>
              </w:rPr>
            </w:pPr>
            <w:r w:rsidRPr="00E34240">
              <w:rPr>
                <w:color w:val="000000"/>
              </w:rPr>
              <w:t>166165</w:t>
            </w:r>
          </w:p>
        </w:tc>
        <w:tc>
          <w:tcPr>
            <w:tcW w:w="1390" w:type="dxa"/>
            <w:tcBorders>
              <w:top w:val="nil"/>
              <w:left w:val="nil"/>
              <w:bottom w:val="single" w:sz="4" w:space="0" w:color="auto"/>
              <w:right w:val="single" w:sz="4" w:space="0" w:color="auto"/>
            </w:tcBorders>
            <w:shd w:val="clear" w:color="auto" w:fill="auto"/>
            <w:vAlign w:val="center"/>
            <w:hideMark/>
          </w:tcPr>
          <w:p w14:paraId="4AB31D34"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45BD8A05" w14:textId="77777777" w:rsidR="00E34240" w:rsidRPr="00E34240" w:rsidRDefault="00E34240" w:rsidP="00E34240">
            <w:pPr>
              <w:jc w:val="center"/>
              <w:rPr>
                <w:b/>
                <w:bCs/>
                <w:color w:val="000000"/>
              </w:rPr>
            </w:pPr>
          </w:p>
        </w:tc>
      </w:tr>
      <w:tr w:rsidR="00E34240" w:rsidRPr="00E34240" w14:paraId="55555595" w14:textId="1364C446"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8222F93" w14:textId="17D28ED4" w:rsidR="00E34240" w:rsidRPr="00E34240" w:rsidRDefault="00E34240" w:rsidP="00E34240">
            <w:pPr>
              <w:jc w:val="center"/>
              <w:rPr>
                <w:color w:val="000000"/>
              </w:rPr>
            </w:pPr>
            <w:r>
              <w:rPr>
                <w:color w:val="000000"/>
              </w:rPr>
              <w:t>4</w:t>
            </w:r>
          </w:p>
        </w:tc>
        <w:tc>
          <w:tcPr>
            <w:tcW w:w="460" w:type="dxa"/>
            <w:tcBorders>
              <w:top w:val="nil"/>
              <w:left w:val="nil"/>
              <w:bottom w:val="single" w:sz="4" w:space="0" w:color="auto"/>
              <w:right w:val="single" w:sz="4" w:space="0" w:color="auto"/>
            </w:tcBorders>
            <w:shd w:val="clear" w:color="auto" w:fill="auto"/>
            <w:vAlign w:val="center"/>
            <w:hideMark/>
          </w:tcPr>
          <w:p w14:paraId="2287D2D3" w14:textId="77777777" w:rsidR="00E34240" w:rsidRPr="00E34240" w:rsidRDefault="00E34240" w:rsidP="00E34240">
            <w:pPr>
              <w:jc w:val="center"/>
              <w:rPr>
                <w:color w:val="000000"/>
              </w:rPr>
            </w:pPr>
            <w:r w:rsidRPr="00E34240">
              <w:rPr>
                <w:color w:val="000000"/>
              </w:rPr>
              <w:t>8</w:t>
            </w:r>
          </w:p>
        </w:tc>
        <w:tc>
          <w:tcPr>
            <w:tcW w:w="816" w:type="dxa"/>
            <w:tcBorders>
              <w:top w:val="nil"/>
              <w:left w:val="nil"/>
              <w:bottom w:val="single" w:sz="4" w:space="0" w:color="auto"/>
              <w:right w:val="single" w:sz="4" w:space="0" w:color="auto"/>
            </w:tcBorders>
            <w:shd w:val="clear" w:color="auto" w:fill="auto"/>
            <w:vAlign w:val="center"/>
            <w:hideMark/>
          </w:tcPr>
          <w:p w14:paraId="4FAFB9E0" w14:textId="77777777" w:rsidR="00E34240" w:rsidRPr="00E34240" w:rsidRDefault="00E34240" w:rsidP="00E34240">
            <w:pPr>
              <w:jc w:val="center"/>
              <w:rPr>
                <w:color w:val="333333"/>
              </w:rPr>
            </w:pPr>
            <w:r w:rsidRPr="00E34240">
              <w:rPr>
                <w:color w:val="333333"/>
              </w:rPr>
              <w:t xml:space="preserve">АХС </w:t>
            </w:r>
          </w:p>
        </w:tc>
        <w:tc>
          <w:tcPr>
            <w:tcW w:w="1559" w:type="dxa"/>
            <w:tcBorders>
              <w:top w:val="nil"/>
              <w:left w:val="nil"/>
              <w:bottom w:val="single" w:sz="4" w:space="0" w:color="auto"/>
              <w:right w:val="single" w:sz="4" w:space="0" w:color="auto"/>
            </w:tcBorders>
            <w:shd w:val="clear" w:color="auto" w:fill="auto"/>
            <w:vAlign w:val="center"/>
            <w:hideMark/>
          </w:tcPr>
          <w:p w14:paraId="237A9C52" w14:textId="77777777" w:rsidR="00E34240" w:rsidRPr="00E34240" w:rsidRDefault="00E34240" w:rsidP="00E34240">
            <w:pPr>
              <w:jc w:val="center"/>
              <w:rPr>
                <w:color w:val="333333"/>
              </w:rPr>
            </w:pPr>
            <w:r w:rsidRPr="00E34240">
              <w:rPr>
                <w:color w:val="333333"/>
              </w:rPr>
              <w:t>РТС "</w:t>
            </w:r>
            <w:proofErr w:type="spellStart"/>
            <w:r w:rsidRPr="00E34240">
              <w:rPr>
                <w:color w:val="333333"/>
              </w:rPr>
              <w:t>Терёшково</w:t>
            </w:r>
            <w:proofErr w:type="spellEnd"/>
            <w:r w:rsidRPr="00E34240">
              <w:rPr>
                <w:color w:val="333333"/>
              </w:rPr>
              <w:t>"</w:t>
            </w:r>
          </w:p>
        </w:tc>
        <w:tc>
          <w:tcPr>
            <w:tcW w:w="1711" w:type="dxa"/>
            <w:tcBorders>
              <w:top w:val="nil"/>
              <w:left w:val="nil"/>
              <w:bottom w:val="single" w:sz="4" w:space="0" w:color="auto"/>
              <w:right w:val="single" w:sz="4" w:space="0" w:color="auto"/>
            </w:tcBorders>
            <w:shd w:val="clear" w:color="auto" w:fill="auto"/>
            <w:vAlign w:val="center"/>
            <w:hideMark/>
          </w:tcPr>
          <w:p w14:paraId="31CBB661" w14:textId="77777777" w:rsidR="00E34240" w:rsidRPr="00E34240" w:rsidRDefault="00E34240" w:rsidP="00E34240">
            <w:pPr>
              <w:jc w:val="center"/>
              <w:rPr>
                <w:color w:val="333333"/>
              </w:rPr>
            </w:pPr>
            <w:proofErr w:type="spellStart"/>
            <w:r w:rsidRPr="00E34240">
              <w:rPr>
                <w:color w:val="333333"/>
              </w:rPr>
              <w:t>Терёшково</w:t>
            </w:r>
            <w:proofErr w:type="spellEnd"/>
            <w:r w:rsidRPr="00E34240">
              <w:rPr>
                <w:color w:val="333333"/>
              </w:rPr>
              <w:t xml:space="preserve"> ул., д. 3</w:t>
            </w:r>
          </w:p>
        </w:tc>
        <w:tc>
          <w:tcPr>
            <w:tcW w:w="1337" w:type="dxa"/>
            <w:tcBorders>
              <w:top w:val="nil"/>
              <w:left w:val="nil"/>
              <w:bottom w:val="single" w:sz="4" w:space="0" w:color="auto"/>
              <w:right w:val="single" w:sz="4" w:space="0" w:color="auto"/>
            </w:tcBorders>
            <w:shd w:val="clear" w:color="auto" w:fill="auto"/>
            <w:vAlign w:val="center"/>
            <w:hideMark/>
          </w:tcPr>
          <w:p w14:paraId="6F2070BE" w14:textId="77777777" w:rsidR="00E34240" w:rsidRPr="00E34240" w:rsidRDefault="00E34240" w:rsidP="00E34240">
            <w:pPr>
              <w:jc w:val="center"/>
              <w:rPr>
                <w:color w:val="000000"/>
              </w:rPr>
            </w:pPr>
            <w:r w:rsidRPr="00E34240">
              <w:rPr>
                <w:color w:val="000000"/>
              </w:rPr>
              <w:t xml:space="preserve">АУ                                             </w:t>
            </w:r>
          </w:p>
        </w:tc>
        <w:tc>
          <w:tcPr>
            <w:tcW w:w="1095" w:type="dxa"/>
            <w:tcBorders>
              <w:top w:val="nil"/>
              <w:left w:val="nil"/>
              <w:bottom w:val="single" w:sz="4" w:space="0" w:color="auto"/>
              <w:right w:val="single" w:sz="4" w:space="0" w:color="auto"/>
            </w:tcBorders>
            <w:shd w:val="clear" w:color="auto" w:fill="auto"/>
            <w:vAlign w:val="center"/>
            <w:hideMark/>
          </w:tcPr>
          <w:p w14:paraId="4A920A21" w14:textId="77777777" w:rsidR="00E34240" w:rsidRPr="00E34240" w:rsidRDefault="00E34240" w:rsidP="00E34240">
            <w:pPr>
              <w:jc w:val="center"/>
              <w:rPr>
                <w:color w:val="000000"/>
              </w:rPr>
            </w:pPr>
            <w:r w:rsidRPr="00E34240">
              <w:rPr>
                <w:color w:val="000000"/>
              </w:rPr>
              <w:t>86896</w:t>
            </w:r>
          </w:p>
        </w:tc>
        <w:tc>
          <w:tcPr>
            <w:tcW w:w="960" w:type="dxa"/>
            <w:tcBorders>
              <w:top w:val="nil"/>
              <w:left w:val="nil"/>
              <w:bottom w:val="single" w:sz="4" w:space="0" w:color="auto"/>
              <w:right w:val="single" w:sz="4" w:space="0" w:color="auto"/>
            </w:tcBorders>
            <w:shd w:val="clear" w:color="auto" w:fill="auto"/>
            <w:vAlign w:val="center"/>
            <w:hideMark/>
          </w:tcPr>
          <w:p w14:paraId="5F9B7D69" w14:textId="77777777" w:rsidR="00E34240" w:rsidRPr="00E34240" w:rsidRDefault="00E34240" w:rsidP="00E34240">
            <w:pPr>
              <w:jc w:val="center"/>
              <w:rPr>
                <w:color w:val="000000"/>
              </w:rPr>
            </w:pPr>
            <w:r w:rsidRPr="00E34240">
              <w:rPr>
                <w:color w:val="000000"/>
              </w:rPr>
              <w:t>155636</w:t>
            </w:r>
          </w:p>
        </w:tc>
        <w:tc>
          <w:tcPr>
            <w:tcW w:w="1390" w:type="dxa"/>
            <w:tcBorders>
              <w:top w:val="nil"/>
              <w:left w:val="nil"/>
              <w:bottom w:val="single" w:sz="4" w:space="0" w:color="auto"/>
              <w:right w:val="single" w:sz="4" w:space="0" w:color="auto"/>
            </w:tcBorders>
            <w:shd w:val="clear" w:color="auto" w:fill="auto"/>
            <w:vAlign w:val="center"/>
            <w:hideMark/>
          </w:tcPr>
          <w:p w14:paraId="6B2714C9"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1BCA7ED5" w14:textId="77777777" w:rsidR="00E34240" w:rsidRPr="00E34240" w:rsidRDefault="00E34240" w:rsidP="00E34240">
            <w:pPr>
              <w:jc w:val="center"/>
              <w:rPr>
                <w:b/>
                <w:bCs/>
                <w:color w:val="000000"/>
              </w:rPr>
            </w:pPr>
          </w:p>
        </w:tc>
      </w:tr>
      <w:tr w:rsidR="00E34240" w:rsidRPr="00E34240" w14:paraId="580A9D93" w14:textId="42707D35"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5C12AFE" w14:textId="2D7E069A" w:rsidR="00E34240" w:rsidRPr="00E34240" w:rsidRDefault="00E34240" w:rsidP="00E34240">
            <w:pPr>
              <w:jc w:val="center"/>
              <w:rPr>
                <w:color w:val="000000"/>
              </w:rPr>
            </w:pPr>
            <w:r>
              <w:rPr>
                <w:color w:val="000000"/>
              </w:rPr>
              <w:t>5</w:t>
            </w:r>
          </w:p>
        </w:tc>
        <w:tc>
          <w:tcPr>
            <w:tcW w:w="460" w:type="dxa"/>
            <w:tcBorders>
              <w:top w:val="nil"/>
              <w:left w:val="nil"/>
              <w:bottom w:val="single" w:sz="4" w:space="0" w:color="auto"/>
              <w:right w:val="single" w:sz="4" w:space="0" w:color="auto"/>
            </w:tcBorders>
            <w:shd w:val="clear" w:color="auto" w:fill="auto"/>
            <w:vAlign w:val="center"/>
            <w:hideMark/>
          </w:tcPr>
          <w:p w14:paraId="1E9B2166" w14:textId="77777777" w:rsidR="00E34240" w:rsidRPr="00E34240" w:rsidRDefault="00E34240" w:rsidP="00E34240">
            <w:pPr>
              <w:jc w:val="center"/>
              <w:rPr>
                <w:color w:val="000000"/>
              </w:rPr>
            </w:pPr>
            <w:r w:rsidRPr="00E34240">
              <w:rPr>
                <w:color w:val="000000"/>
              </w:rPr>
              <w:t>8</w:t>
            </w:r>
          </w:p>
        </w:tc>
        <w:tc>
          <w:tcPr>
            <w:tcW w:w="816" w:type="dxa"/>
            <w:tcBorders>
              <w:top w:val="nil"/>
              <w:left w:val="nil"/>
              <w:bottom w:val="single" w:sz="4" w:space="0" w:color="auto"/>
              <w:right w:val="single" w:sz="4" w:space="0" w:color="auto"/>
            </w:tcBorders>
            <w:shd w:val="clear" w:color="auto" w:fill="auto"/>
            <w:vAlign w:val="center"/>
            <w:hideMark/>
          </w:tcPr>
          <w:p w14:paraId="405D18B3" w14:textId="77777777" w:rsidR="00E34240" w:rsidRPr="00E34240" w:rsidRDefault="00E34240" w:rsidP="00E34240">
            <w:pPr>
              <w:jc w:val="center"/>
              <w:rPr>
                <w:color w:val="333333"/>
              </w:rPr>
            </w:pPr>
            <w:r w:rsidRPr="00E34240">
              <w:rPr>
                <w:color w:val="333333"/>
              </w:rPr>
              <w:t xml:space="preserve">АХС </w:t>
            </w:r>
          </w:p>
        </w:tc>
        <w:tc>
          <w:tcPr>
            <w:tcW w:w="1559" w:type="dxa"/>
            <w:tcBorders>
              <w:top w:val="nil"/>
              <w:left w:val="nil"/>
              <w:bottom w:val="single" w:sz="4" w:space="0" w:color="auto"/>
              <w:right w:val="single" w:sz="4" w:space="0" w:color="auto"/>
            </w:tcBorders>
            <w:shd w:val="clear" w:color="auto" w:fill="auto"/>
            <w:vAlign w:val="center"/>
            <w:hideMark/>
          </w:tcPr>
          <w:p w14:paraId="4E897247" w14:textId="77777777" w:rsidR="00E34240" w:rsidRPr="00E34240" w:rsidRDefault="00E34240" w:rsidP="00E34240">
            <w:pPr>
              <w:jc w:val="center"/>
              <w:rPr>
                <w:color w:val="333333"/>
              </w:rPr>
            </w:pPr>
            <w:r w:rsidRPr="00E34240">
              <w:rPr>
                <w:color w:val="333333"/>
              </w:rPr>
              <w:t>РТС "</w:t>
            </w:r>
            <w:proofErr w:type="spellStart"/>
            <w:r w:rsidRPr="00E34240">
              <w:rPr>
                <w:color w:val="333333"/>
              </w:rPr>
              <w:t>Терёшково</w:t>
            </w:r>
            <w:proofErr w:type="spellEnd"/>
            <w:r w:rsidRPr="00E34240">
              <w:rPr>
                <w:color w:val="333333"/>
              </w:rPr>
              <w:t>"</w:t>
            </w:r>
          </w:p>
        </w:tc>
        <w:tc>
          <w:tcPr>
            <w:tcW w:w="1711" w:type="dxa"/>
            <w:tcBorders>
              <w:top w:val="nil"/>
              <w:left w:val="nil"/>
              <w:bottom w:val="single" w:sz="4" w:space="0" w:color="auto"/>
              <w:right w:val="single" w:sz="4" w:space="0" w:color="auto"/>
            </w:tcBorders>
            <w:shd w:val="clear" w:color="auto" w:fill="auto"/>
            <w:vAlign w:val="center"/>
            <w:hideMark/>
          </w:tcPr>
          <w:p w14:paraId="09F1F32D" w14:textId="77777777" w:rsidR="00E34240" w:rsidRPr="00E34240" w:rsidRDefault="00E34240" w:rsidP="00E34240">
            <w:pPr>
              <w:jc w:val="center"/>
              <w:rPr>
                <w:color w:val="333333"/>
              </w:rPr>
            </w:pPr>
            <w:proofErr w:type="spellStart"/>
            <w:r w:rsidRPr="00E34240">
              <w:rPr>
                <w:color w:val="333333"/>
              </w:rPr>
              <w:t>Терёшково</w:t>
            </w:r>
            <w:proofErr w:type="spellEnd"/>
            <w:r w:rsidRPr="00E34240">
              <w:rPr>
                <w:color w:val="333333"/>
              </w:rPr>
              <w:t xml:space="preserve"> ул., д. 3</w:t>
            </w:r>
          </w:p>
        </w:tc>
        <w:tc>
          <w:tcPr>
            <w:tcW w:w="1337" w:type="dxa"/>
            <w:tcBorders>
              <w:top w:val="nil"/>
              <w:left w:val="nil"/>
              <w:bottom w:val="single" w:sz="4" w:space="0" w:color="auto"/>
              <w:right w:val="single" w:sz="4" w:space="0" w:color="auto"/>
            </w:tcBorders>
            <w:shd w:val="clear" w:color="auto" w:fill="auto"/>
            <w:vAlign w:val="center"/>
            <w:hideMark/>
          </w:tcPr>
          <w:p w14:paraId="220AAF9C" w14:textId="77777777" w:rsidR="00E34240" w:rsidRPr="00E34240" w:rsidRDefault="00E34240" w:rsidP="00E34240">
            <w:pPr>
              <w:jc w:val="center"/>
              <w:rPr>
                <w:color w:val="000000"/>
              </w:rPr>
            </w:pPr>
            <w:r w:rsidRPr="00E34240">
              <w:rPr>
                <w:color w:val="000000"/>
              </w:rPr>
              <w:t xml:space="preserve">АУ                                             </w:t>
            </w:r>
          </w:p>
        </w:tc>
        <w:tc>
          <w:tcPr>
            <w:tcW w:w="1095" w:type="dxa"/>
            <w:tcBorders>
              <w:top w:val="nil"/>
              <w:left w:val="nil"/>
              <w:bottom w:val="single" w:sz="4" w:space="0" w:color="auto"/>
              <w:right w:val="single" w:sz="4" w:space="0" w:color="auto"/>
            </w:tcBorders>
            <w:shd w:val="clear" w:color="auto" w:fill="auto"/>
            <w:vAlign w:val="center"/>
            <w:hideMark/>
          </w:tcPr>
          <w:p w14:paraId="0EFFB83C" w14:textId="77777777" w:rsidR="00E34240" w:rsidRPr="00E34240" w:rsidRDefault="00E34240" w:rsidP="00E34240">
            <w:pPr>
              <w:jc w:val="center"/>
              <w:rPr>
                <w:color w:val="000000"/>
              </w:rPr>
            </w:pPr>
            <w:r w:rsidRPr="00E34240">
              <w:rPr>
                <w:color w:val="000000"/>
              </w:rPr>
              <w:t>38292</w:t>
            </w:r>
          </w:p>
        </w:tc>
        <w:tc>
          <w:tcPr>
            <w:tcW w:w="960" w:type="dxa"/>
            <w:tcBorders>
              <w:top w:val="nil"/>
              <w:left w:val="nil"/>
              <w:bottom w:val="single" w:sz="4" w:space="0" w:color="auto"/>
              <w:right w:val="single" w:sz="4" w:space="0" w:color="auto"/>
            </w:tcBorders>
            <w:shd w:val="clear" w:color="auto" w:fill="auto"/>
            <w:vAlign w:val="center"/>
            <w:hideMark/>
          </w:tcPr>
          <w:p w14:paraId="034B90FF" w14:textId="77777777" w:rsidR="00E34240" w:rsidRPr="00E34240" w:rsidRDefault="00E34240" w:rsidP="00E34240">
            <w:pPr>
              <w:jc w:val="center"/>
              <w:rPr>
                <w:color w:val="000000"/>
              </w:rPr>
            </w:pPr>
            <w:r w:rsidRPr="00E34240">
              <w:rPr>
                <w:color w:val="000000"/>
              </w:rPr>
              <w:t>155637</w:t>
            </w:r>
          </w:p>
        </w:tc>
        <w:tc>
          <w:tcPr>
            <w:tcW w:w="1390" w:type="dxa"/>
            <w:tcBorders>
              <w:top w:val="nil"/>
              <w:left w:val="nil"/>
              <w:bottom w:val="single" w:sz="4" w:space="0" w:color="auto"/>
              <w:right w:val="single" w:sz="4" w:space="0" w:color="auto"/>
            </w:tcBorders>
            <w:shd w:val="clear" w:color="auto" w:fill="auto"/>
            <w:vAlign w:val="center"/>
            <w:hideMark/>
          </w:tcPr>
          <w:p w14:paraId="050626C9"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70802D32" w14:textId="77777777" w:rsidR="00E34240" w:rsidRPr="00E34240" w:rsidRDefault="00E34240" w:rsidP="00E34240">
            <w:pPr>
              <w:jc w:val="center"/>
              <w:rPr>
                <w:b/>
                <w:bCs/>
                <w:color w:val="000000"/>
              </w:rPr>
            </w:pPr>
          </w:p>
        </w:tc>
      </w:tr>
      <w:tr w:rsidR="00E34240" w:rsidRPr="00E34240" w14:paraId="5B26B1A4" w14:textId="0052DA4B"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A4BF5D9" w14:textId="069ED887" w:rsidR="00E34240" w:rsidRPr="00E34240" w:rsidRDefault="00E34240" w:rsidP="00E34240">
            <w:pPr>
              <w:jc w:val="center"/>
              <w:rPr>
                <w:color w:val="000000"/>
              </w:rPr>
            </w:pPr>
            <w:r>
              <w:rPr>
                <w:color w:val="000000"/>
              </w:rPr>
              <w:t>6</w:t>
            </w:r>
          </w:p>
        </w:tc>
        <w:tc>
          <w:tcPr>
            <w:tcW w:w="460" w:type="dxa"/>
            <w:tcBorders>
              <w:top w:val="nil"/>
              <w:left w:val="nil"/>
              <w:bottom w:val="single" w:sz="4" w:space="0" w:color="auto"/>
              <w:right w:val="single" w:sz="4" w:space="0" w:color="auto"/>
            </w:tcBorders>
            <w:shd w:val="clear" w:color="auto" w:fill="auto"/>
            <w:vAlign w:val="center"/>
            <w:hideMark/>
          </w:tcPr>
          <w:p w14:paraId="3F234E23" w14:textId="77777777" w:rsidR="00E34240" w:rsidRPr="00E34240" w:rsidRDefault="00E34240" w:rsidP="00E34240">
            <w:pPr>
              <w:jc w:val="center"/>
              <w:rPr>
                <w:color w:val="000000"/>
              </w:rPr>
            </w:pPr>
            <w:r w:rsidRPr="00E34240">
              <w:rPr>
                <w:color w:val="000000"/>
              </w:rPr>
              <w:t>8</w:t>
            </w:r>
          </w:p>
        </w:tc>
        <w:tc>
          <w:tcPr>
            <w:tcW w:w="816" w:type="dxa"/>
            <w:tcBorders>
              <w:top w:val="nil"/>
              <w:left w:val="nil"/>
              <w:bottom w:val="single" w:sz="4" w:space="0" w:color="auto"/>
              <w:right w:val="single" w:sz="4" w:space="0" w:color="auto"/>
            </w:tcBorders>
            <w:shd w:val="clear" w:color="auto" w:fill="auto"/>
            <w:vAlign w:val="center"/>
            <w:hideMark/>
          </w:tcPr>
          <w:p w14:paraId="4879796B" w14:textId="77777777" w:rsidR="00E34240" w:rsidRPr="00E34240" w:rsidRDefault="00E34240" w:rsidP="00E34240">
            <w:pPr>
              <w:jc w:val="center"/>
              <w:rPr>
                <w:color w:val="333333"/>
              </w:rPr>
            </w:pPr>
            <w:r w:rsidRPr="00E34240">
              <w:rPr>
                <w:color w:val="333333"/>
              </w:rPr>
              <w:t xml:space="preserve">АХС </w:t>
            </w:r>
          </w:p>
        </w:tc>
        <w:tc>
          <w:tcPr>
            <w:tcW w:w="1559" w:type="dxa"/>
            <w:tcBorders>
              <w:top w:val="nil"/>
              <w:left w:val="nil"/>
              <w:bottom w:val="single" w:sz="4" w:space="0" w:color="auto"/>
              <w:right w:val="single" w:sz="4" w:space="0" w:color="auto"/>
            </w:tcBorders>
            <w:shd w:val="clear" w:color="auto" w:fill="auto"/>
            <w:vAlign w:val="center"/>
            <w:hideMark/>
          </w:tcPr>
          <w:p w14:paraId="7733DC81" w14:textId="77777777" w:rsidR="00E34240" w:rsidRPr="00E34240" w:rsidRDefault="00E34240" w:rsidP="00E34240">
            <w:pPr>
              <w:jc w:val="center"/>
              <w:rPr>
                <w:color w:val="333333"/>
              </w:rPr>
            </w:pPr>
            <w:r w:rsidRPr="00E34240">
              <w:rPr>
                <w:color w:val="333333"/>
              </w:rPr>
              <w:t>РТС "</w:t>
            </w:r>
            <w:proofErr w:type="spellStart"/>
            <w:r w:rsidRPr="00E34240">
              <w:rPr>
                <w:color w:val="333333"/>
              </w:rPr>
              <w:t>Терёшково</w:t>
            </w:r>
            <w:proofErr w:type="spellEnd"/>
            <w:r w:rsidRPr="00E34240">
              <w:rPr>
                <w:color w:val="333333"/>
              </w:rPr>
              <w:t>"</w:t>
            </w:r>
          </w:p>
        </w:tc>
        <w:tc>
          <w:tcPr>
            <w:tcW w:w="1711" w:type="dxa"/>
            <w:tcBorders>
              <w:top w:val="nil"/>
              <w:left w:val="nil"/>
              <w:bottom w:val="single" w:sz="4" w:space="0" w:color="auto"/>
              <w:right w:val="single" w:sz="4" w:space="0" w:color="auto"/>
            </w:tcBorders>
            <w:shd w:val="clear" w:color="auto" w:fill="auto"/>
            <w:vAlign w:val="center"/>
            <w:hideMark/>
          </w:tcPr>
          <w:p w14:paraId="1B9F2A84" w14:textId="77777777" w:rsidR="00E34240" w:rsidRPr="00E34240" w:rsidRDefault="00E34240" w:rsidP="00E34240">
            <w:pPr>
              <w:jc w:val="center"/>
              <w:rPr>
                <w:color w:val="333333"/>
              </w:rPr>
            </w:pPr>
            <w:proofErr w:type="spellStart"/>
            <w:r w:rsidRPr="00E34240">
              <w:rPr>
                <w:color w:val="333333"/>
              </w:rPr>
              <w:t>Терёшково</w:t>
            </w:r>
            <w:proofErr w:type="spellEnd"/>
            <w:r w:rsidRPr="00E34240">
              <w:rPr>
                <w:color w:val="333333"/>
              </w:rPr>
              <w:t xml:space="preserve"> ул., д. 3</w:t>
            </w:r>
          </w:p>
        </w:tc>
        <w:tc>
          <w:tcPr>
            <w:tcW w:w="1337" w:type="dxa"/>
            <w:tcBorders>
              <w:top w:val="nil"/>
              <w:left w:val="nil"/>
              <w:bottom w:val="single" w:sz="4" w:space="0" w:color="auto"/>
              <w:right w:val="single" w:sz="4" w:space="0" w:color="auto"/>
            </w:tcBorders>
            <w:shd w:val="clear" w:color="auto" w:fill="auto"/>
            <w:vAlign w:val="center"/>
            <w:hideMark/>
          </w:tcPr>
          <w:p w14:paraId="442EC1ED" w14:textId="77777777" w:rsidR="00E34240" w:rsidRPr="00E34240" w:rsidRDefault="00E34240" w:rsidP="00E34240">
            <w:pPr>
              <w:jc w:val="center"/>
              <w:rPr>
                <w:color w:val="000000"/>
              </w:rPr>
            </w:pPr>
            <w:r w:rsidRPr="00E34240">
              <w:rPr>
                <w:color w:val="000000"/>
              </w:rPr>
              <w:t xml:space="preserve">                                   РТС</w:t>
            </w:r>
          </w:p>
        </w:tc>
        <w:tc>
          <w:tcPr>
            <w:tcW w:w="1095" w:type="dxa"/>
            <w:tcBorders>
              <w:top w:val="nil"/>
              <w:left w:val="nil"/>
              <w:bottom w:val="single" w:sz="4" w:space="0" w:color="auto"/>
              <w:right w:val="single" w:sz="4" w:space="0" w:color="auto"/>
            </w:tcBorders>
            <w:shd w:val="clear" w:color="auto" w:fill="auto"/>
            <w:vAlign w:val="center"/>
            <w:hideMark/>
          </w:tcPr>
          <w:p w14:paraId="50D26EDF" w14:textId="77777777" w:rsidR="00E34240" w:rsidRPr="00E34240" w:rsidRDefault="00E34240" w:rsidP="00E34240">
            <w:pPr>
              <w:jc w:val="center"/>
              <w:rPr>
                <w:color w:val="000000"/>
              </w:rPr>
            </w:pPr>
            <w:r w:rsidRPr="00E34240">
              <w:rPr>
                <w:color w:val="000000"/>
              </w:rPr>
              <w:t>19164</w:t>
            </w:r>
          </w:p>
        </w:tc>
        <w:tc>
          <w:tcPr>
            <w:tcW w:w="960" w:type="dxa"/>
            <w:tcBorders>
              <w:top w:val="nil"/>
              <w:left w:val="nil"/>
              <w:bottom w:val="single" w:sz="4" w:space="0" w:color="auto"/>
              <w:right w:val="single" w:sz="4" w:space="0" w:color="auto"/>
            </w:tcBorders>
            <w:shd w:val="clear" w:color="auto" w:fill="auto"/>
            <w:vAlign w:val="center"/>
            <w:hideMark/>
          </w:tcPr>
          <w:p w14:paraId="33F44FAF" w14:textId="77777777" w:rsidR="00E34240" w:rsidRPr="00E34240" w:rsidRDefault="00E34240" w:rsidP="00E34240">
            <w:pPr>
              <w:jc w:val="center"/>
              <w:rPr>
                <w:color w:val="000000"/>
              </w:rPr>
            </w:pPr>
            <w:r w:rsidRPr="00E34240">
              <w:rPr>
                <w:color w:val="000000"/>
              </w:rPr>
              <w:t>155638</w:t>
            </w:r>
          </w:p>
        </w:tc>
        <w:tc>
          <w:tcPr>
            <w:tcW w:w="1390" w:type="dxa"/>
            <w:tcBorders>
              <w:top w:val="nil"/>
              <w:left w:val="nil"/>
              <w:bottom w:val="single" w:sz="4" w:space="0" w:color="auto"/>
              <w:right w:val="single" w:sz="4" w:space="0" w:color="auto"/>
            </w:tcBorders>
            <w:shd w:val="clear" w:color="auto" w:fill="auto"/>
            <w:vAlign w:val="center"/>
            <w:hideMark/>
          </w:tcPr>
          <w:p w14:paraId="3EA1AAEA"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058D1DEE" w14:textId="77777777" w:rsidR="00E34240" w:rsidRPr="00E34240" w:rsidRDefault="00E34240" w:rsidP="00E34240">
            <w:pPr>
              <w:jc w:val="center"/>
              <w:rPr>
                <w:b/>
                <w:bCs/>
                <w:color w:val="000000"/>
              </w:rPr>
            </w:pPr>
          </w:p>
        </w:tc>
      </w:tr>
      <w:tr w:rsidR="00E34240" w:rsidRPr="00E34240" w14:paraId="4F77FF53" w14:textId="11C1ED29"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679CA39" w14:textId="7761A797" w:rsidR="00E34240" w:rsidRPr="00E34240" w:rsidRDefault="00E34240" w:rsidP="00E34240">
            <w:pPr>
              <w:jc w:val="center"/>
              <w:rPr>
                <w:color w:val="000000"/>
              </w:rPr>
            </w:pPr>
            <w:r>
              <w:rPr>
                <w:color w:val="000000"/>
              </w:rPr>
              <w:t>7</w:t>
            </w:r>
          </w:p>
        </w:tc>
        <w:tc>
          <w:tcPr>
            <w:tcW w:w="460" w:type="dxa"/>
            <w:tcBorders>
              <w:top w:val="nil"/>
              <w:left w:val="nil"/>
              <w:bottom w:val="single" w:sz="4" w:space="0" w:color="auto"/>
              <w:right w:val="single" w:sz="4" w:space="0" w:color="auto"/>
            </w:tcBorders>
            <w:shd w:val="clear" w:color="auto" w:fill="auto"/>
            <w:vAlign w:val="center"/>
            <w:hideMark/>
          </w:tcPr>
          <w:p w14:paraId="394FF142"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4AE730E4" w14:textId="77777777" w:rsidR="00E34240" w:rsidRPr="00E34240" w:rsidRDefault="00E34240" w:rsidP="00E34240">
            <w:pPr>
              <w:jc w:val="center"/>
              <w:rPr>
                <w:color w:val="333333"/>
              </w:rPr>
            </w:pPr>
            <w:r w:rsidRPr="00E34240">
              <w:rPr>
                <w:color w:val="333333"/>
              </w:rPr>
              <w:t>5</w:t>
            </w:r>
          </w:p>
        </w:tc>
        <w:tc>
          <w:tcPr>
            <w:tcW w:w="1559" w:type="dxa"/>
            <w:tcBorders>
              <w:top w:val="nil"/>
              <w:left w:val="nil"/>
              <w:bottom w:val="single" w:sz="4" w:space="0" w:color="auto"/>
              <w:right w:val="single" w:sz="4" w:space="0" w:color="auto"/>
            </w:tcBorders>
            <w:shd w:val="clear" w:color="auto" w:fill="auto"/>
            <w:vAlign w:val="center"/>
            <w:hideMark/>
          </w:tcPr>
          <w:p w14:paraId="224B7259" w14:textId="77777777" w:rsidR="00E34240" w:rsidRPr="00E34240" w:rsidRDefault="00E34240" w:rsidP="00E34240">
            <w:pPr>
              <w:jc w:val="center"/>
              <w:rPr>
                <w:color w:val="333333"/>
              </w:rPr>
            </w:pPr>
            <w:r w:rsidRPr="00E34240">
              <w:rPr>
                <w:color w:val="333333"/>
              </w:rPr>
              <w:t>Тушино-5</w:t>
            </w:r>
          </w:p>
        </w:tc>
        <w:tc>
          <w:tcPr>
            <w:tcW w:w="1711" w:type="dxa"/>
            <w:tcBorders>
              <w:top w:val="nil"/>
              <w:left w:val="nil"/>
              <w:bottom w:val="single" w:sz="4" w:space="0" w:color="auto"/>
              <w:right w:val="single" w:sz="4" w:space="0" w:color="auto"/>
            </w:tcBorders>
            <w:shd w:val="clear" w:color="auto" w:fill="auto"/>
            <w:vAlign w:val="center"/>
            <w:hideMark/>
          </w:tcPr>
          <w:p w14:paraId="436E79CD" w14:textId="77777777" w:rsidR="00E34240" w:rsidRPr="00E34240" w:rsidRDefault="00E34240" w:rsidP="00E34240">
            <w:pPr>
              <w:jc w:val="center"/>
              <w:rPr>
                <w:color w:val="333333"/>
              </w:rPr>
            </w:pPr>
            <w:r w:rsidRPr="00E34240">
              <w:rPr>
                <w:color w:val="333333"/>
              </w:rPr>
              <w:t xml:space="preserve">ул. </w:t>
            </w:r>
            <w:proofErr w:type="spellStart"/>
            <w:r w:rsidRPr="00E34240">
              <w:rPr>
                <w:color w:val="333333"/>
              </w:rPr>
              <w:t>Вилиса</w:t>
            </w:r>
            <w:proofErr w:type="spellEnd"/>
            <w:r w:rsidRPr="00E34240">
              <w:rPr>
                <w:color w:val="333333"/>
              </w:rPr>
              <w:t xml:space="preserve"> Лациса, д.29, корп.1, стр.1</w:t>
            </w:r>
          </w:p>
        </w:tc>
        <w:tc>
          <w:tcPr>
            <w:tcW w:w="1337" w:type="dxa"/>
            <w:tcBorders>
              <w:top w:val="nil"/>
              <w:left w:val="nil"/>
              <w:bottom w:val="single" w:sz="4" w:space="0" w:color="auto"/>
              <w:right w:val="single" w:sz="4" w:space="0" w:color="auto"/>
            </w:tcBorders>
            <w:shd w:val="clear" w:color="auto" w:fill="auto"/>
            <w:vAlign w:val="center"/>
            <w:hideMark/>
          </w:tcPr>
          <w:p w14:paraId="00439387" w14:textId="77777777" w:rsidR="00E34240" w:rsidRPr="00E34240" w:rsidRDefault="00E34240" w:rsidP="00E34240">
            <w:pPr>
              <w:jc w:val="center"/>
              <w:rPr>
                <w:color w:val="000000"/>
              </w:rPr>
            </w:pPr>
            <w:r w:rsidRPr="00E34240">
              <w:rPr>
                <w:color w:val="000000"/>
              </w:rPr>
              <w:t>Тушино-5, гл. корпус</w:t>
            </w:r>
          </w:p>
        </w:tc>
        <w:tc>
          <w:tcPr>
            <w:tcW w:w="1095" w:type="dxa"/>
            <w:tcBorders>
              <w:top w:val="nil"/>
              <w:left w:val="nil"/>
              <w:bottom w:val="single" w:sz="4" w:space="0" w:color="auto"/>
              <w:right w:val="single" w:sz="4" w:space="0" w:color="auto"/>
            </w:tcBorders>
            <w:shd w:val="clear" w:color="auto" w:fill="auto"/>
            <w:vAlign w:val="center"/>
            <w:hideMark/>
          </w:tcPr>
          <w:p w14:paraId="3B7F64A8" w14:textId="77777777" w:rsidR="00E34240" w:rsidRPr="00E34240" w:rsidRDefault="00E34240" w:rsidP="00E34240">
            <w:pPr>
              <w:jc w:val="center"/>
              <w:rPr>
                <w:color w:val="000000"/>
              </w:rPr>
            </w:pPr>
            <w:r w:rsidRPr="00E34240">
              <w:rPr>
                <w:color w:val="000000"/>
              </w:rPr>
              <w:t>39751</w:t>
            </w:r>
          </w:p>
        </w:tc>
        <w:tc>
          <w:tcPr>
            <w:tcW w:w="960" w:type="dxa"/>
            <w:tcBorders>
              <w:top w:val="nil"/>
              <w:left w:val="nil"/>
              <w:bottom w:val="single" w:sz="4" w:space="0" w:color="auto"/>
              <w:right w:val="single" w:sz="4" w:space="0" w:color="auto"/>
            </w:tcBorders>
            <w:shd w:val="clear" w:color="auto" w:fill="auto"/>
            <w:vAlign w:val="center"/>
            <w:hideMark/>
          </w:tcPr>
          <w:p w14:paraId="214546DE" w14:textId="77777777" w:rsidR="00E34240" w:rsidRPr="00E34240" w:rsidRDefault="00E34240" w:rsidP="00E34240">
            <w:pPr>
              <w:jc w:val="center"/>
              <w:rPr>
                <w:color w:val="000000"/>
              </w:rPr>
            </w:pPr>
            <w:r w:rsidRPr="00E34240">
              <w:rPr>
                <w:color w:val="000000"/>
              </w:rPr>
              <w:t>165849</w:t>
            </w:r>
          </w:p>
        </w:tc>
        <w:tc>
          <w:tcPr>
            <w:tcW w:w="1390" w:type="dxa"/>
            <w:tcBorders>
              <w:top w:val="nil"/>
              <w:left w:val="nil"/>
              <w:bottom w:val="single" w:sz="4" w:space="0" w:color="auto"/>
              <w:right w:val="single" w:sz="4" w:space="0" w:color="auto"/>
            </w:tcBorders>
            <w:shd w:val="clear" w:color="auto" w:fill="auto"/>
            <w:vAlign w:val="center"/>
            <w:hideMark/>
          </w:tcPr>
          <w:p w14:paraId="79BC7F99"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57B3FA7F" w14:textId="77777777" w:rsidR="00E34240" w:rsidRPr="00E34240" w:rsidRDefault="00E34240" w:rsidP="00E34240">
            <w:pPr>
              <w:jc w:val="center"/>
              <w:rPr>
                <w:b/>
                <w:bCs/>
                <w:color w:val="000000"/>
              </w:rPr>
            </w:pPr>
          </w:p>
        </w:tc>
      </w:tr>
      <w:tr w:rsidR="00E34240" w:rsidRPr="00E34240" w14:paraId="28394EF4" w14:textId="2E9DC16D"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98AFEF9" w14:textId="2F591C20" w:rsidR="00E34240" w:rsidRPr="00E34240" w:rsidRDefault="00E34240" w:rsidP="00E34240">
            <w:pPr>
              <w:jc w:val="center"/>
              <w:rPr>
                <w:color w:val="000000"/>
              </w:rPr>
            </w:pPr>
            <w:r>
              <w:rPr>
                <w:color w:val="000000"/>
              </w:rPr>
              <w:t>8</w:t>
            </w:r>
          </w:p>
        </w:tc>
        <w:tc>
          <w:tcPr>
            <w:tcW w:w="460" w:type="dxa"/>
            <w:tcBorders>
              <w:top w:val="nil"/>
              <w:left w:val="nil"/>
              <w:bottom w:val="single" w:sz="4" w:space="0" w:color="auto"/>
              <w:right w:val="single" w:sz="4" w:space="0" w:color="auto"/>
            </w:tcBorders>
            <w:shd w:val="clear" w:color="auto" w:fill="auto"/>
            <w:vAlign w:val="center"/>
            <w:hideMark/>
          </w:tcPr>
          <w:p w14:paraId="74647EE7"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4E656C10" w14:textId="77777777" w:rsidR="00E34240" w:rsidRPr="00E34240" w:rsidRDefault="00E34240" w:rsidP="00E34240">
            <w:pPr>
              <w:jc w:val="center"/>
              <w:rPr>
                <w:color w:val="333333"/>
              </w:rPr>
            </w:pPr>
            <w:r w:rsidRPr="00E34240">
              <w:rPr>
                <w:color w:val="333333"/>
              </w:rPr>
              <w:t>5</w:t>
            </w:r>
          </w:p>
        </w:tc>
        <w:tc>
          <w:tcPr>
            <w:tcW w:w="1559" w:type="dxa"/>
            <w:tcBorders>
              <w:top w:val="nil"/>
              <w:left w:val="nil"/>
              <w:bottom w:val="single" w:sz="4" w:space="0" w:color="auto"/>
              <w:right w:val="single" w:sz="4" w:space="0" w:color="auto"/>
            </w:tcBorders>
            <w:shd w:val="clear" w:color="auto" w:fill="auto"/>
            <w:vAlign w:val="center"/>
            <w:hideMark/>
          </w:tcPr>
          <w:p w14:paraId="23EF7D4D" w14:textId="77777777" w:rsidR="00E34240" w:rsidRPr="00E34240" w:rsidRDefault="00E34240" w:rsidP="00E34240">
            <w:pPr>
              <w:jc w:val="center"/>
              <w:rPr>
                <w:color w:val="333333"/>
              </w:rPr>
            </w:pPr>
            <w:r w:rsidRPr="00E34240">
              <w:rPr>
                <w:color w:val="333333"/>
              </w:rPr>
              <w:t>Тушино-5</w:t>
            </w:r>
          </w:p>
        </w:tc>
        <w:tc>
          <w:tcPr>
            <w:tcW w:w="1711" w:type="dxa"/>
            <w:tcBorders>
              <w:top w:val="nil"/>
              <w:left w:val="nil"/>
              <w:bottom w:val="single" w:sz="4" w:space="0" w:color="auto"/>
              <w:right w:val="single" w:sz="4" w:space="0" w:color="auto"/>
            </w:tcBorders>
            <w:shd w:val="clear" w:color="auto" w:fill="auto"/>
            <w:vAlign w:val="center"/>
            <w:hideMark/>
          </w:tcPr>
          <w:p w14:paraId="35A6C47F" w14:textId="77777777" w:rsidR="00E34240" w:rsidRPr="00E34240" w:rsidRDefault="00E34240" w:rsidP="00E34240">
            <w:pPr>
              <w:jc w:val="center"/>
              <w:rPr>
                <w:color w:val="333333"/>
              </w:rPr>
            </w:pPr>
            <w:r w:rsidRPr="00E34240">
              <w:rPr>
                <w:color w:val="333333"/>
              </w:rPr>
              <w:t xml:space="preserve">ул. </w:t>
            </w:r>
            <w:proofErr w:type="spellStart"/>
            <w:r w:rsidRPr="00E34240">
              <w:rPr>
                <w:color w:val="333333"/>
              </w:rPr>
              <w:t>Вилиса</w:t>
            </w:r>
            <w:proofErr w:type="spellEnd"/>
            <w:r w:rsidRPr="00E34240">
              <w:rPr>
                <w:color w:val="333333"/>
              </w:rPr>
              <w:t xml:space="preserve"> Лациса, д.29, корп.1, стр.1</w:t>
            </w:r>
          </w:p>
        </w:tc>
        <w:tc>
          <w:tcPr>
            <w:tcW w:w="1337" w:type="dxa"/>
            <w:tcBorders>
              <w:top w:val="nil"/>
              <w:left w:val="nil"/>
              <w:bottom w:val="single" w:sz="4" w:space="0" w:color="auto"/>
              <w:right w:val="single" w:sz="4" w:space="0" w:color="auto"/>
            </w:tcBorders>
            <w:shd w:val="clear" w:color="auto" w:fill="auto"/>
            <w:vAlign w:val="center"/>
            <w:hideMark/>
          </w:tcPr>
          <w:p w14:paraId="59CD0797" w14:textId="77777777" w:rsidR="00E34240" w:rsidRPr="00E34240" w:rsidRDefault="00E34240" w:rsidP="00E34240">
            <w:pPr>
              <w:jc w:val="center"/>
              <w:rPr>
                <w:color w:val="000000"/>
              </w:rPr>
            </w:pPr>
            <w:r w:rsidRPr="00E34240">
              <w:rPr>
                <w:color w:val="000000"/>
              </w:rPr>
              <w:t>Тушино-5, гл. корпус</w:t>
            </w:r>
          </w:p>
        </w:tc>
        <w:tc>
          <w:tcPr>
            <w:tcW w:w="1095" w:type="dxa"/>
            <w:tcBorders>
              <w:top w:val="nil"/>
              <w:left w:val="nil"/>
              <w:bottom w:val="single" w:sz="4" w:space="0" w:color="auto"/>
              <w:right w:val="single" w:sz="4" w:space="0" w:color="auto"/>
            </w:tcBorders>
            <w:shd w:val="clear" w:color="auto" w:fill="auto"/>
            <w:vAlign w:val="center"/>
            <w:hideMark/>
          </w:tcPr>
          <w:p w14:paraId="29A90253" w14:textId="77777777" w:rsidR="00E34240" w:rsidRPr="00E34240" w:rsidRDefault="00E34240" w:rsidP="00E34240">
            <w:pPr>
              <w:jc w:val="center"/>
              <w:rPr>
                <w:color w:val="000000"/>
              </w:rPr>
            </w:pPr>
            <w:r w:rsidRPr="00E34240">
              <w:rPr>
                <w:color w:val="000000"/>
              </w:rPr>
              <w:t>88857</w:t>
            </w:r>
          </w:p>
        </w:tc>
        <w:tc>
          <w:tcPr>
            <w:tcW w:w="960" w:type="dxa"/>
            <w:tcBorders>
              <w:top w:val="nil"/>
              <w:left w:val="nil"/>
              <w:bottom w:val="single" w:sz="4" w:space="0" w:color="auto"/>
              <w:right w:val="single" w:sz="4" w:space="0" w:color="auto"/>
            </w:tcBorders>
            <w:shd w:val="clear" w:color="auto" w:fill="auto"/>
            <w:vAlign w:val="center"/>
            <w:hideMark/>
          </w:tcPr>
          <w:p w14:paraId="53CAF528" w14:textId="77777777" w:rsidR="00E34240" w:rsidRPr="00E34240" w:rsidRDefault="00E34240" w:rsidP="00E34240">
            <w:pPr>
              <w:jc w:val="center"/>
              <w:rPr>
                <w:color w:val="000000"/>
              </w:rPr>
            </w:pPr>
            <w:r w:rsidRPr="00E34240">
              <w:rPr>
                <w:color w:val="000000"/>
              </w:rPr>
              <w:t>165848</w:t>
            </w:r>
          </w:p>
        </w:tc>
        <w:tc>
          <w:tcPr>
            <w:tcW w:w="1390" w:type="dxa"/>
            <w:tcBorders>
              <w:top w:val="nil"/>
              <w:left w:val="nil"/>
              <w:bottom w:val="single" w:sz="4" w:space="0" w:color="auto"/>
              <w:right w:val="single" w:sz="4" w:space="0" w:color="auto"/>
            </w:tcBorders>
            <w:shd w:val="clear" w:color="auto" w:fill="auto"/>
            <w:vAlign w:val="center"/>
            <w:hideMark/>
          </w:tcPr>
          <w:p w14:paraId="2C2BD28E"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75124850" w14:textId="77777777" w:rsidR="00E34240" w:rsidRPr="00E34240" w:rsidRDefault="00E34240" w:rsidP="00E34240">
            <w:pPr>
              <w:jc w:val="center"/>
              <w:rPr>
                <w:b/>
                <w:bCs/>
                <w:color w:val="000000"/>
              </w:rPr>
            </w:pPr>
          </w:p>
        </w:tc>
      </w:tr>
      <w:tr w:rsidR="00E34240" w:rsidRPr="00E34240" w14:paraId="63F50369" w14:textId="596D1D79"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3996B76A" w14:textId="4A2536BF" w:rsidR="00E34240" w:rsidRPr="00E34240" w:rsidRDefault="00E34240" w:rsidP="00E34240">
            <w:pPr>
              <w:jc w:val="center"/>
              <w:rPr>
                <w:color w:val="000000"/>
              </w:rPr>
            </w:pPr>
            <w:r>
              <w:rPr>
                <w:color w:val="000000"/>
              </w:rPr>
              <w:t>9</w:t>
            </w:r>
          </w:p>
        </w:tc>
        <w:tc>
          <w:tcPr>
            <w:tcW w:w="460" w:type="dxa"/>
            <w:tcBorders>
              <w:top w:val="nil"/>
              <w:left w:val="nil"/>
              <w:bottom w:val="single" w:sz="4" w:space="0" w:color="auto"/>
              <w:right w:val="single" w:sz="4" w:space="0" w:color="auto"/>
            </w:tcBorders>
            <w:shd w:val="clear" w:color="auto" w:fill="auto"/>
            <w:vAlign w:val="center"/>
            <w:hideMark/>
          </w:tcPr>
          <w:p w14:paraId="66073000"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3CC96FAE" w14:textId="77777777" w:rsidR="00E34240" w:rsidRPr="00E34240" w:rsidRDefault="00E34240" w:rsidP="00E34240">
            <w:pPr>
              <w:jc w:val="center"/>
              <w:rPr>
                <w:color w:val="333333"/>
              </w:rPr>
            </w:pPr>
            <w:r w:rsidRPr="00E34240">
              <w:rPr>
                <w:color w:val="333333"/>
              </w:rPr>
              <w:t>3</w:t>
            </w:r>
          </w:p>
        </w:tc>
        <w:tc>
          <w:tcPr>
            <w:tcW w:w="1559" w:type="dxa"/>
            <w:tcBorders>
              <w:top w:val="nil"/>
              <w:left w:val="nil"/>
              <w:bottom w:val="single" w:sz="4" w:space="0" w:color="auto"/>
              <w:right w:val="single" w:sz="4" w:space="0" w:color="auto"/>
            </w:tcBorders>
            <w:shd w:val="clear" w:color="auto" w:fill="auto"/>
            <w:vAlign w:val="center"/>
            <w:hideMark/>
          </w:tcPr>
          <w:p w14:paraId="16CE2D78" w14:textId="77777777" w:rsidR="00E34240" w:rsidRPr="00E34240" w:rsidRDefault="00E34240" w:rsidP="00E34240">
            <w:pPr>
              <w:jc w:val="center"/>
              <w:rPr>
                <w:color w:val="333333"/>
              </w:rPr>
            </w:pPr>
            <w:r w:rsidRPr="00E34240">
              <w:rPr>
                <w:color w:val="333333"/>
              </w:rPr>
              <w:t>ГТЭС Строгино</w:t>
            </w:r>
          </w:p>
        </w:tc>
        <w:tc>
          <w:tcPr>
            <w:tcW w:w="1711" w:type="dxa"/>
            <w:tcBorders>
              <w:top w:val="nil"/>
              <w:left w:val="nil"/>
              <w:bottom w:val="single" w:sz="4" w:space="0" w:color="auto"/>
              <w:right w:val="single" w:sz="4" w:space="0" w:color="auto"/>
            </w:tcBorders>
            <w:shd w:val="clear" w:color="auto" w:fill="auto"/>
            <w:vAlign w:val="center"/>
            <w:hideMark/>
          </w:tcPr>
          <w:p w14:paraId="7EB32477" w14:textId="77777777" w:rsidR="00E34240" w:rsidRPr="00E34240" w:rsidRDefault="00E34240" w:rsidP="00E34240">
            <w:pPr>
              <w:jc w:val="center"/>
              <w:rPr>
                <w:color w:val="333333"/>
              </w:rPr>
            </w:pPr>
            <w:r w:rsidRPr="00E34240">
              <w:rPr>
                <w:color w:val="333333"/>
              </w:rPr>
              <w:t>Проезд 607, 22</w:t>
            </w:r>
          </w:p>
        </w:tc>
        <w:tc>
          <w:tcPr>
            <w:tcW w:w="1337" w:type="dxa"/>
            <w:tcBorders>
              <w:top w:val="nil"/>
              <w:left w:val="nil"/>
              <w:bottom w:val="single" w:sz="4" w:space="0" w:color="auto"/>
              <w:right w:val="single" w:sz="4" w:space="0" w:color="auto"/>
            </w:tcBorders>
            <w:shd w:val="clear" w:color="auto" w:fill="auto"/>
            <w:vAlign w:val="center"/>
            <w:hideMark/>
          </w:tcPr>
          <w:p w14:paraId="398ADB32" w14:textId="77777777" w:rsidR="00E34240" w:rsidRPr="00E34240" w:rsidRDefault="00E34240" w:rsidP="00E34240">
            <w:pPr>
              <w:jc w:val="center"/>
              <w:rPr>
                <w:color w:val="000000"/>
              </w:rPr>
            </w:pPr>
            <w:proofErr w:type="spellStart"/>
            <w:r w:rsidRPr="00E34240">
              <w:rPr>
                <w:color w:val="000000"/>
              </w:rPr>
              <w:t>адм</w:t>
            </w:r>
            <w:proofErr w:type="gramStart"/>
            <w:r w:rsidRPr="00E34240">
              <w:rPr>
                <w:color w:val="000000"/>
              </w:rPr>
              <w:t>.к</w:t>
            </w:r>
            <w:proofErr w:type="gramEnd"/>
            <w:r w:rsidRPr="00E34240">
              <w:rPr>
                <w:color w:val="000000"/>
              </w:rPr>
              <w:t>орпус</w:t>
            </w:r>
            <w:proofErr w:type="spellEnd"/>
          </w:p>
        </w:tc>
        <w:tc>
          <w:tcPr>
            <w:tcW w:w="1095" w:type="dxa"/>
            <w:tcBorders>
              <w:top w:val="nil"/>
              <w:left w:val="nil"/>
              <w:bottom w:val="single" w:sz="4" w:space="0" w:color="auto"/>
              <w:right w:val="single" w:sz="4" w:space="0" w:color="auto"/>
            </w:tcBorders>
            <w:shd w:val="clear" w:color="auto" w:fill="auto"/>
            <w:vAlign w:val="center"/>
            <w:hideMark/>
          </w:tcPr>
          <w:p w14:paraId="1F07F1A5" w14:textId="77777777" w:rsidR="00E34240" w:rsidRPr="00E34240" w:rsidRDefault="00E34240" w:rsidP="00E34240">
            <w:pPr>
              <w:jc w:val="center"/>
              <w:rPr>
                <w:color w:val="000000"/>
              </w:rPr>
            </w:pPr>
            <w:r w:rsidRPr="00E34240">
              <w:rPr>
                <w:color w:val="000000"/>
              </w:rPr>
              <w:t>Е2КЕ8316</w:t>
            </w:r>
          </w:p>
        </w:tc>
        <w:tc>
          <w:tcPr>
            <w:tcW w:w="960" w:type="dxa"/>
            <w:tcBorders>
              <w:top w:val="nil"/>
              <w:left w:val="nil"/>
              <w:bottom w:val="single" w:sz="4" w:space="0" w:color="auto"/>
              <w:right w:val="single" w:sz="4" w:space="0" w:color="auto"/>
            </w:tcBorders>
            <w:shd w:val="clear" w:color="auto" w:fill="auto"/>
            <w:vAlign w:val="center"/>
            <w:hideMark/>
          </w:tcPr>
          <w:p w14:paraId="0ECE10AD" w14:textId="77777777" w:rsidR="00E34240" w:rsidRPr="00E34240" w:rsidRDefault="00E34240" w:rsidP="00E34240">
            <w:pPr>
              <w:jc w:val="center"/>
              <w:rPr>
                <w:color w:val="000000"/>
              </w:rPr>
            </w:pPr>
            <w:r w:rsidRPr="00E34240">
              <w:rPr>
                <w:color w:val="000000"/>
              </w:rPr>
              <w:t>632</w:t>
            </w:r>
          </w:p>
        </w:tc>
        <w:tc>
          <w:tcPr>
            <w:tcW w:w="1390" w:type="dxa"/>
            <w:tcBorders>
              <w:top w:val="nil"/>
              <w:left w:val="nil"/>
              <w:bottom w:val="single" w:sz="4" w:space="0" w:color="auto"/>
              <w:right w:val="single" w:sz="4" w:space="0" w:color="auto"/>
            </w:tcBorders>
            <w:shd w:val="clear" w:color="auto" w:fill="auto"/>
            <w:vAlign w:val="center"/>
            <w:hideMark/>
          </w:tcPr>
          <w:p w14:paraId="12626623"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4A1080E6" w14:textId="77777777" w:rsidR="00E34240" w:rsidRPr="00E34240" w:rsidRDefault="00E34240" w:rsidP="00E34240">
            <w:pPr>
              <w:jc w:val="center"/>
              <w:rPr>
                <w:b/>
                <w:bCs/>
                <w:color w:val="000000"/>
              </w:rPr>
            </w:pPr>
          </w:p>
        </w:tc>
      </w:tr>
      <w:tr w:rsidR="00E34240" w:rsidRPr="00E34240" w14:paraId="2506D533" w14:textId="762DDE81"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990C3E9" w14:textId="193AD460" w:rsidR="00E34240" w:rsidRPr="00E34240" w:rsidRDefault="00E34240" w:rsidP="00E34240">
            <w:pPr>
              <w:jc w:val="center"/>
              <w:rPr>
                <w:color w:val="000000"/>
              </w:rPr>
            </w:pPr>
            <w:r w:rsidRPr="00E34240">
              <w:rPr>
                <w:color w:val="000000"/>
              </w:rPr>
              <w:t>1</w:t>
            </w:r>
            <w:r>
              <w:rPr>
                <w:color w:val="000000"/>
              </w:rPr>
              <w:t>0</w:t>
            </w:r>
          </w:p>
        </w:tc>
        <w:tc>
          <w:tcPr>
            <w:tcW w:w="460" w:type="dxa"/>
            <w:tcBorders>
              <w:top w:val="nil"/>
              <w:left w:val="nil"/>
              <w:bottom w:val="single" w:sz="4" w:space="0" w:color="auto"/>
              <w:right w:val="single" w:sz="4" w:space="0" w:color="auto"/>
            </w:tcBorders>
            <w:shd w:val="clear" w:color="auto" w:fill="auto"/>
            <w:vAlign w:val="center"/>
            <w:hideMark/>
          </w:tcPr>
          <w:p w14:paraId="51B8A9A5"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3450FD47" w14:textId="77777777" w:rsidR="00E34240" w:rsidRPr="00E34240" w:rsidRDefault="00E34240" w:rsidP="00E34240">
            <w:pPr>
              <w:jc w:val="center"/>
              <w:rPr>
                <w:color w:val="333333"/>
              </w:rPr>
            </w:pPr>
            <w:r w:rsidRPr="00E34240">
              <w:rPr>
                <w:color w:val="333333"/>
              </w:rPr>
              <w:t>3</w:t>
            </w:r>
          </w:p>
        </w:tc>
        <w:tc>
          <w:tcPr>
            <w:tcW w:w="1559" w:type="dxa"/>
            <w:tcBorders>
              <w:top w:val="nil"/>
              <w:left w:val="nil"/>
              <w:bottom w:val="single" w:sz="4" w:space="0" w:color="auto"/>
              <w:right w:val="single" w:sz="4" w:space="0" w:color="auto"/>
            </w:tcBorders>
            <w:shd w:val="clear" w:color="auto" w:fill="auto"/>
            <w:vAlign w:val="center"/>
            <w:hideMark/>
          </w:tcPr>
          <w:p w14:paraId="22115A92" w14:textId="77777777" w:rsidR="00E34240" w:rsidRPr="00E34240" w:rsidRDefault="00E34240" w:rsidP="00E34240">
            <w:pPr>
              <w:jc w:val="center"/>
              <w:rPr>
                <w:color w:val="333333"/>
              </w:rPr>
            </w:pPr>
            <w:r w:rsidRPr="00E34240">
              <w:rPr>
                <w:color w:val="333333"/>
              </w:rPr>
              <w:t>ГТЭС Строгино</w:t>
            </w:r>
          </w:p>
        </w:tc>
        <w:tc>
          <w:tcPr>
            <w:tcW w:w="1711" w:type="dxa"/>
            <w:tcBorders>
              <w:top w:val="nil"/>
              <w:left w:val="nil"/>
              <w:bottom w:val="single" w:sz="4" w:space="0" w:color="auto"/>
              <w:right w:val="single" w:sz="4" w:space="0" w:color="auto"/>
            </w:tcBorders>
            <w:shd w:val="clear" w:color="auto" w:fill="auto"/>
            <w:vAlign w:val="center"/>
            <w:hideMark/>
          </w:tcPr>
          <w:p w14:paraId="0ECC5B59" w14:textId="77777777" w:rsidR="00E34240" w:rsidRPr="00E34240" w:rsidRDefault="00E34240" w:rsidP="00E34240">
            <w:pPr>
              <w:jc w:val="center"/>
              <w:rPr>
                <w:color w:val="333333"/>
              </w:rPr>
            </w:pPr>
            <w:r w:rsidRPr="00E34240">
              <w:rPr>
                <w:color w:val="333333"/>
              </w:rPr>
              <w:t>Проезд 607, 22</w:t>
            </w:r>
          </w:p>
        </w:tc>
        <w:tc>
          <w:tcPr>
            <w:tcW w:w="1337" w:type="dxa"/>
            <w:tcBorders>
              <w:top w:val="nil"/>
              <w:left w:val="nil"/>
              <w:bottom w:val="single" w:sz="4" w:space="0" w:color="auto"/>
              <w:right w:val="single" w:sz="4" w:space="0" w:color="auto"/>
            </w:tcBorders>
            <w:shd w:val="clear" w:color="auto" w:fill="auto"/>
            <w:vAlign w:val="center"/>
            <w:hideMark/>
          </w:tcPr>
          <w:p w14:paraId="50D923AC" w14:textId="77777777" w:rsidR="00E34240" w:rsidRPr="00E34240" w:rsidRDefault="00E34240" w:rsidP="00E34240">
            <w:pPr>
              <w:jc w:val="center"/>
              <w:rPr>
                <w:color w:val="000000"/>
              </w:rPr>
            </w:pPr>
            <w:proofErr w:type="spellStart"/>
            <w:r w:rsidRPr="00E34240">
              <w:rPr>
                <w:color w:val="000000"/>
              </w:rPr>
              <w:t>адм</w:t>
            </w:r>
            <w:proofErr w:type="gramStart"/>
            <w:r w:rsidRPr="00E34240">
              <w:rPr>
                <w:color w:val="000000"/>
              </w:rPr>
              <w:t>.к</w:t>
            </w:r>
            <w:proofErr w:type="gramEnd"/>
            <w:r w:rsidRPr="00E34240">
              <w:rPr>
                <w:color w:val="000000"/>
              </w:rPr>
              <w:t>орпус</w:t>
            </w:r>
            <w:proofErr w:type="spellEnd"/>
          </w:p>
        </w:tc>
        <w:tc>
          <w:tcPr>
            <w:tcW w:w="1095" w:type="dxa"/>
            <w:tcBorders>
              <w:top w:val="nil"/>
              <w:left w:val="nil"/>
              <w:bottom w:val="single" w:sz="4" w:space="0" w:color="auto"/>
              <w:right w:val="single" w:sz="4" w:space="0" w:color="auto"/>
            </w:tcBorders>
            <w:shd w:val="clear" w:color="auto" w:fill="auto"/>
            <w:vAlign w:val="center"/>
            <w:hideMark/>
          </w:tcPr>
          <w:p w14:paraId="353A5C1F" w14:textId="77777777" w:rsidR="00E34240" w:rsidRPr="00E34240" w:rsidRDefault="00E34240" w:rsidP="00E34240">
            <w:pPr>
              <w:jc w:val="center"/>
              <w:rPr>
                <w:color w:val="000000"/>
              </w:rPr>
            </w:pPr>
            <w:r w:rsidRPr="00E34240">
              <w:rPr>
                <w:color w:val="000000"/>
              </w:rPr>
              <w:t>Е2КЕ8317</w:t>
            </w:r>
          </w:p>
        </w:tc>
        <w:tc>
          <w:tcPr>
            <w:tcW w:w="960" w:type="dxa"/>
            <w:tcBorders>
              <w:top w:val="nil"/>
              <w:left w:val="nil"/>
              <w:bottom w:val="single" w:sz="4" w:space="0" w:color="auto"/>
              <w:right w:val="single" w:sz="4" w:space="0" w:color="auto"/>
            </w:tcBorders>
            <w:shd w:val="clear" w:color="auto" w:fill="auto"/>
            <w:vAlign w:val="center"/>
            <w:hideMark/>
          </w:tcPr>
          <w:p w14:paraId="1AECD48D" w14:textId="77777777" w:rsidR="00E34240" w:rsidRPr="00E34240" w:rsidRDefault="00E34240" w:rsidP="00E34240">
            <w:pPr>
              <w:jc w:val="center"/>
              <w:rPr>
                <w:color w:val="000000"/>
              </w:rPr>
            </w:pPr>
            <w:r w:rsidRPr="00E34240">
              <w:rPr>
                <w:color w:val="000000"/>
              </w:rPr>
              <w:t>633</w:t>
            </w:r>
          </w:p>
        </w:tc>
        <w:tc>
          <w:tcPr>
            <w:tcW w:w="1390" w:type="dxa"/>
            <w:tcBorders>
              <w:top w:val="nil"/>
              <w:left w:val="nil"/>
              <w:bottom w:val="single" w:sz="4" w:space="0" w:color="auto"/>
              <w:right w:val="single" w:sz="4" w:space="0" w:color="auto"/>
            </w:tcBorders>
            <w:shd w:val="clear" w:color="auto" w:fill="auto"/>
            <w:vAlign w:val="center"/>
            <w:hideMark/>
          </w:tcPr>
          <w:p w14:paraId="0AA2DD0C"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58BDEABB" w14:textId="77777777" w:rsidR="00E34240" w:rsidRPr="00E34240" w:rsidRDefault="00E34240" w:rsidP="00E34240">
            <w:pPr>
              <w:jc w:val="center"/>
              <w:rPr>
                <w:b/>
                <w:bCs/>
                <w:color w:val="000000"/>
              </w:rPr>
            </w:pPr>
          </w:p>
        </w:tc>
      </w:tr>
      <w:tr w:rsidR="00E34240" w:rsidRPr="00E34240" w14:paraId="02FF3138" w14:textId="08E2E91F"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122DD614" w14:textId="67702C3F" w:rsidR="00E34240" w:rsidRPr="00E34240" w:rsidRDefault="00E34240" w:rsidP="00E34240">
            <w:pPr>
              <w:jc w:val="center"/>
              <w:rPr>
                <w:color w:val="000000"/>
              </w:rPr>
            </w:pPr>
            <w:r w:rsidRPr="00E34240">
              <w:rPr>
                <w:color w:val="000000"/>
              </w:rPr>
              <w:t>1</w:t>
            </w:r>
            <w:r>
              <w:rPr>
                <w:color w:val="000000"/>
              </w:rPr>
              <w:t>1</w:t>
            </w:r>
          </w:p>
        </w:tc>
        <w:tc>
          <w:tcPr>
            <w:tcW w:w="460" w:type="dxa"/>
            <w:tcBorders>
              <w:top w:val="nil"/>
              <w:left w:val="nil"/>
              <w:bottom w:val="single" w:sz="4" w:space="0" w:color="auto"/>
              <w:right w:val="single" w:sz="4" w:space="0" w:color="auto"/>
            </w:tcBorders>
            <w:shd w:val="clear" w:color="auto" w:fill="auto"/>
            <w:vAlign w:val="center"/>
            <w:hideMark/>
          </w:tcPr>
          <w:p w14:paraId="037A7ADC" w14:textId="77777777" w:rsidR="00E34240" w:rsidRPr="00E34240" w:rsidRDefault="00E34240" w:rsidP="00E34240">
            <w:pPr>
              <w:jc w:val="center"/>
              <w:rPr>
                <w:color w:val="000000"/>
              </w:rPr>
            </w:pPr>
            <w:r w:rsidRPr="00E34240">
              <w:rPr>
                <w:color w:val="000000"/>
              </w:rPr>
              <w:t>20</w:t>
            </w:r>
          </w:p>
        </w:tc>
        <w:tc>
          <w:tcPr>
            <w:tcW w:w="816" w:type="dxa"/>
            <w:tcBorders>
              <w:top w:val="nil"/>
              <w:left w:val="nil"/>
              <w:bottom w:val="single" w:sz="4" w:space="0" w:color="auto"/>
              <w:right w:val="single" w:sz="4" w:space="0" w:color="auto"/>
            </w:tcBorders>
            <w:shd w:val="clear" w:color="auto" w:fill="auto"/>
            <w:vAlign w:val="center"/>
            <w:hideMark/>
          </w:tcPr>
          <w:p w14:paraId="0CC8093D" w14:textId="77777777" w:rsidR="00E34240" w:rsidRPr="00E34240" w:rsidRDefault="00E34240" w:rsidP="00E34240">
            <w:pPr>
              <w:jc w:val="center"/>
              <w:rPr>
                <w:color w:val="333333"/>
              </w:rPr>
            </w:pPr>
            <w:r w:rsidRPr="00E34240">
              <w:rPr>
                <w:color w:val="333333"/>
              </w:rPr>
              <w:t>ССХ №2</w:t>
            </w:r>
          </w:p>
        </w:tc>
        <w:tc>
          <w:tcPr>
            <w:tcW w:w="1559" w:type="dxa"/>
            <w:tcBorders>
              <w:top w:val="nil"/>
              <w:left w:val="nil"/>
              <w:bottom w:val="single" w:sz="4" w:space="0" w:color="auto"/>
              <w:right w:val="single" w:sz="4" w:space="0" w:color="auto"/>
            </w:tcBorders>
            <w:shd w:val="clear" w:color="auto" w:fill="auto"/>
            <w:vAlign w:val="center"/>
            <w:hideMark/>
          </w:tcPr>
          <w:p w14:paraId="71172F4A" w14:textId="77777777" w:rsidR="00E34240" w:rsidRPr="00E34240" w:rsidRDefault="00E34240" w:rsidP="00E34240">
            <w:pPr>
              <w:jc w:val="center"/>
              <w:rPr>
                <w:color w:val="333333"/>
              </w:rPr>
            </w:pPr>
            <w:r w:rsidRPr="00E34240">
              <w:rPr>
                <w:color w:val="333333"/>
              </w:rPr>
              <w:t>4-х этажное здание склада</w:t>
            </w:r>
          </w:p>
        </w:tc>
        <w:tc>
          <w:tcPr>
            <w:tcW w:w="1711" w:type="dxa"/>
            <w:tcBorders>
              <w:top w:val="nil"/>
              <w:left w:val="nil"/>
              <w:bottom w:val="single" w:sz="4" w:space="0" w:color="auto"/>
              <w:right w:val="single" w:sz="4" w:space="0" w:color="auto"/>
            </w:tcBorders>
            <w:shd w:val="clear" w:color="auto" w:fill="auto"/>
            <w:vAlign w:val="center"/>
            <w:hideMark/>
          </w:tcPr>
          <w:p w14:paraId="217E2AB0" w14:textId="77777777" w:rsidR="00E34240" w:rsidRPr="00E34240" w:rsidRDefault="00E34240" w:rsidP="00E34240">
            <w:pPr>
              <w:jc w:val="center"/>
              <w:rPr>
                <w:color w:val="333333"/>
              </w:rPr>
            </w:pPr>
            <w:r w:rsidRPr="00E34240">
              <w:rPr>
                <w:color w:val="333333"/>
              </w:rPr>
              <w:t>ул. Верхние Поля д.25</w:t>
            </w:r>
          </w:p>
        </w:tc>
        <w:tc>
          <w:tcPr>
            <w:tcW w:w="1337" w:type="dxa"/>
            <w:tcBorders>
              <w:top w:val="nil"/>
              <w:left w:val="nil"/>
              <w:bottom w:val="single" w:sz="4" w:space="0" w:color="auto"/>
              <w:right w:val="single" w:sz="4" w:space="0" w:color="auto"/>
            </w:tcBorders>
            <w:shd w:val="clear" w:color="auto" w:fill="auto"/>
            <w:vAlign w:val="center"/>
            <w:hideMark/>
          </w:tcPr>
          <w:p w14:paraId="00385EB5" w14:textId="77777777" w:rsidR="00E34240" w:rsidRPr="00E34240" w:rsidRDefault="00E34240" w:rsidP="00E34240">
            <w:pPr>
              <w:jc w:val="center"/>
              <w:rPr>
                <w:color w:val="000000"/>
              </w:rPr>
            </w:pPr>
            <w:r w:rsidRPr="00E34240">
              <w:rPr>
                <w:color w:val="000000"/>
              </w:rPr>
              <w:t>4-х этажное здание склада.</w:t>
            </w:r>
          </w:p>
        </w:tc>
        <w:tc>
          <w:tcPr>
            <w:tcW w:w="1095" w:type="dxa"/>
            <w:tcBorders>
              <w:top w:val="nil"/>
              <w:left w:val="nil"/>
              <w:bottom w:val="single" w:sz="4" w:space="0" w:color="auto"/>
              <w:right w:val="single" w:sz="4" w:space="0" w:color="auto"/>
            </w:tcBorders>
            <w:shd w:val="clear" w:color="auto" w:fill="auto"/>
            <w:vAlign w:val="center"/>
            <w:hideMark/>
          </w:tcPr>
          <w:p w14:paraId="0D960526" w14:textId="77777777" w:rsidR="00E34240" w:rsidRPr="00E34240" w:rsidRDefault="00E34240" w:rsidP="00E34240">
            <w:pPr>
              <w:jc w:val="center"/>
              <w:rPr>
                <w:color w:val="000000"/>
              </w:rPr>
            </w:pPr>
            <w:r w:rsidRPr="00E34240">
              <w:rPr>
                <w:color w:val="000000"/>
              </w:rPr>
              <w:t>1782</w:t>
            </w:r>
          </w:p>
        </w:tc>
        <w:tc>
          <w:tcPr>
            <w:tcW w:w="960" w:type="dxa"/>
            <w:tcBorders>
              <w:top w:val="nil"/>
              <w:left w:val="nil"/>
              <w:bottom w:val="single" w:sz="4" w:space="0" w:color="auto"/>
              <w:right w:val="single" w:sz="4" w:space="0" w:color="auto"/>
            </w:tcBorders>
            <w:shd w:val="clear" w:color="auto" w:fill="auto"/>
            <w:vAlign w:val="center"/>
            <w:hideMark/>
          </w:tcPr>
          <w:p w14:paraId="4F50298B" w14:textId="77777777" w:rsidR="00E34240" w:rsidRPr="00E34240" w:rsidRDefault="00E34240" w:rsidP="00E34240">
            <w:pPr>
              <w:jc w:val="center"/>
              <w:rPr>
                <w:color w:val="000000"/>
              </w:rPr>
            </w:pPr>
            <w:r w:rsidRPr="00E34240">
              <w:rPr>
                <w:color w:val="000000"/>
              </w:rPr>
              <w:t>130221</w:t>
            </w:r>
          </w:p>
        </w:tc>
        <w:tc>
          <w:tcPr>
            <w:tcW w:w="1390" w:type="dxa"/>
            <w:tcBorders>
              <w:top w:val="nil"/>
              <w:left w:val="nil"/>
              <w:bottom w:val="single" w:sz="4" w:space="0" w:color="auto"/>
              <w:right w:val="single" w:sz="4" w:space="0" w:color="auto"/>
            </w:tcBorders>
            <w:shd w:val="clear" w:color="auto" w:fill="auto"/>
            <w:vAlign w:val="center"/>
            <w:hideMark/>
          </w:tcPr>
          <w:p w14:paraId="51569E2E"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0415EDEE" w14:textId="77777777" w:rsidR="00E34240" w:rsidRPr="00E34240" w:rsidRDefault="00E34240" w:rsidP="00E34240">
            <w:pPr>
              <w:jc w:val="center"/>
              <w:rPr>
                <w:b/>
                <w:bCs/>
                <w:color w:val="000000"/>
              </w:rPr>
            </w:pPr>
          </w:p>
        </w:tc>
      </w:tr>
      <w:tr w:rsidR="00E34240" w:rsidRPr="00E34240" w14:paraId="2A65411A" w14:textId="5855889E"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130FD10B" w14:textId="20CE5C8A" w:rsidR="00E34240" w:rsidRPr="00E34240" w:rsidRDefault="00E34240" w:rsidP="00E34240">
            <w:pPr>
              <w:jc w:val="center"/>
              <w:rPr>
                <w:color w:val="000000"/>
              </w:rPr>
            </w:pPr>
            <w:r w:rsidRPr="00E34240">
              <w:rPr>
                <w:color w:val="000000"/>
              </w:rPr>
              <w:t>1</w:t>
            </w:r>
            <w:r>
              <w:rPr>
                <w:color w:val="000000"/>
              </w:rPr>
              <w:t>2</w:t>
            </w:r>
          </w:p>
        </w:tc>
        <w:tc>
          <w:tcPr>
            <w:tcW w:w="460" w:type="dxa"/>
            <w:tcBorders>
              <w:top w:val="nil"/>
              <w:left w:val="nil"/>
              <w:bottom w:val="single" w:sz="4" w:space="0" w:color="auto"/>
              <w:right w:val="single" w:sz="4" w:space="0" w:color="auto"/>
            </w:tcBorders>
            <w:shd w:val="clear" w:color="auto" w:fill="auto"/>
            <w:vAlign w:val="center"/>
            <w:hideMark/>
          </w:tcPr>
          <w:p w14:paraId="60D3401B" w14:textId="77777777" w:rsidR="00E34240" w:rsidRPr="00E34240" w:rsidRDefault="00E34240" w:rsidP="00E34240">
            <w:pPr>
              <w:jc w:val="center"/>
              <w:rPr>
                <w:color w:val="000000"/>
              </w:rPr>
            </w:pPr>
            <w:r w:rsidRPr="00E34240">
              <w:rPr>
                <w:color w:val="000000"/>
              </w:rPr>
              <w:t>20</w:t>
            </w:r>
          </w:p>
        </w:tc>
        <w:tc>
          <w:tcPr>
            <w:tcW w:w="816" w:type="dxa"/>
            <w:tcBorders>
              <w:top w:val="nil"/>
              <w:left w:val="nil"/>
              <w:bottom w:val="single" w:sz="4" w:space="0" w:color="auto"/>
              <w:right w:val="single" w:sz="4" w:space="0" w:color="auto"/>
            </w:tcBorders>
            <w:shd w:val="clear" w:color="auto" w:fill="auto"/>
            <w:vAlign w:val="center"/>
            <w:hideMark/>
          </w:tcPr>
          <w:p w14:paraId="234F23A0" w14:textId="77777777" w:rsidR="00E34240" w:rsidRPr="00E34240" w:rsidRDefault="00E34240" w:rsidP="00E34240">
            <w:pPr>
              <w:jc w:val="center"/>
              <w:rPr>
                <w:color w:val="333333"/>
              </w:rPr>
            </w:pPr>
            <w:r w:rsidRPr="00E34240">
              <w:rPr>
                <w:color w:val="333333"/>
              </w:rPr>
              <w:t>ССХ №2</w:t>
            </w:r>
          </w:p>
        </w:tc>
        <w:tc>
          <w:tcPr>
            <w:tcW w:w="1559" w:type="dxa"/>
            <w:tcBorders>
              <w:top w:val="nil"/>
              <w:left w:val="nil"/>
              <w:bottom w:val="single" w:sz="4" w:space="0" w:color="auto"/>
              <w:right w:val="single" w:sz="4" w:space="0" w:color="auto"/>
            </w:tcBorders>
            <w:shd w:val="clear" w:color="auto" w:fill="auto"/>
            <w:vAlign w:val="center"/>
            <w:hideMark/>
          </w:tcPr>
          <w:p w14:paraId="2E168678" w14:textId="77777777" w:rsidR="00E34240" w:rsidRPr="00E34240" w:rsidRDefault="00E34240" w:rsidP="00E34240">
            <w:pPr>
              <w:jc w:val="center"/>
              <w:rPr>
                <w:color w:val="333333"/>
              </w:rPr>
            </w:pPr>
            <w:r w:rsidRPr="00E34240">
              <w:rPr>
                <w:color w:val="333333"/>
              </w:rPr>
              <w:t>4-х этажное здание склада</w:t>
            </w:r>
          </w:p>
        </w:tc>
        <w:tc>
          <w:tcPr>
            <w:tcW w:w="1711" w:type="dxa"/>
            <w:tcBorders>
              <w:top w:val="nil"/>
              <w:left w:val="nil"/>
              <w:bottom w:val="single" w:sz="4" w:space="0" w:color="auto"/>
              <w:right w:val="single" w:sz="4" w:space="0" w:color="auto"/>
            </w:tcBorders>
            <w:shd w:val="clear" w:color="auto" w:fill="auto"/>
            <w:vAlign w:val="center"/>
            <w:hideMark/>
          </w:tcPr>
          <w:p w14:paraId="31317F2A" w14:textId="77777777" w:rsidR="00E34240" w:rsidRPr="00E34240" w:rsidRDefault="00E34240" w:rsidP="00E34240">
            <w:pPr>
              <w:jc w:val="center"/>
              <w:rPr>
                <w:color w:val="333333"/>
              </w:rPr>
            </w:pPr>
            <w:r w:rsidRPr="00E34240">
              <w:rPr>
                <w:color w:val="333333"/>
              </w:rPr>
              <w:t>ул. Верхние Поля д.25</w:t>
            </w:r>
          </w:p>
        </w:tc>
        <w:tc>
          <w:tcPr>
            <w:tcW w:w="1337" w:type="dxa"/>
            <w:tcBorders>
              <w:top w:val="nil"/>
              <w:left w:val="nil"/>
              <w:bottom w:val="single" w:sz="4" w:space="0" w:color="auto"/>
              <w:right w:val="single" w:sz="4" w:space="0" w:color="auto"/>
            </w:tcBorders>
            <w:shd w:val="clear" w:color="auto" w:fill="auto"/>
            <w:vAlign w:val="center"/>
            <w:hideMark/>
          </w:tcPr>
          <w:p w14:paraId="52E8325E" w14:textId="77777777" w:rsidR="00E34240" w:rsidRPr="00E34240" w:rsidRDefault="00E34240" w:rsidP="00E34240">
            <w:pPr>
              <w:jc w:val="center"/>
              <w:rPr>
                <w:color w:val="000000"/>
              </w:rPr>
            </w:pPr>
            <w:r w:rsidRPr="00E34240">
              <w:rPr>
                <w:color w:val="000000"/>
              </w:rPr>
              <w:t>4-х этажное здание склада.</w:t>
            </w:r>
          </w:p>
        </w:tc>
        <w:tc>
          <w:tcPr>
            <w:tcW w:w="1095" w:type="dxa"/>
            <w:tcBorders>
              <w:top w:val="nil"/>
              <w:left w:val="nil"/>
              <w:bottom w:val="single" w:sz="4" w:space="0" w:color="auto"/>
              <w:right w:val="single" w:sz="4" w:space="0" w:color="auto"/>
            </w:tcBorders>
            <w:shd w:val="clear" w:color="auto" w:fill="auto"/>
            <w:vAlign w:val="center"/>
            <w:hideMark/>
          </w:tcPr>
          <w:p w14:paraId="30E11E42" w14:textId="77777777" w:rsidR="00E34240" w:rsidRPr="00E34240" w:rsidRDefault="00E34240" w:rsidP="00E34240">
            <w:pPr>
              <w:jc w:val="center"/>
              <w:rPr>
                <w:color w:val="000000"/>
              </w:rPr>
            </w:pPr>
            <w:r w:rsidRPr="00E34240">
              <w:rPr>
                <w:color w:val="000000"/>
              </w:rPr>
              <w:t>25-св-94</w:t>
            </w:r>
          </w:p>
        </w:tc>
        <w:tc>
          <w:tcPr>
            <w:tcW w:w="960" w:type="dxa"/>
            <w:tcBorders>
              <w:top w:val="nil"/>
              <w:left w:val="nil"/>
              <w:bottom w:val="single" w:sz="4" w:space="0" w:color="auto"/>
              <w:right w:val="single" w:sz="4" w:space="0" w:color="auto"/>
            </w:tcBorders>
            <w:shd w:val="clear" w:color="auto" w:fill="auto"/>
            <w:vAlign w:val="center"/>
            <w:hideMark/>
          </w:tcPr>
          <w:p w14:paraId="4752A936" w14:textId="77777777" w:rsidR="00E34240" w:rsidRPr="00E34240" w:rsidRDefault="00E34240" w:rsidP="00E34240">
            <w:pPr>
              <w:jc w:val="center"/>
              <w:rPr>
                <w:color w:val="000000"/>
              </w:rPr>
            </w:pPr>
            <w:r w:rsidRPr="00E34240">
              <w:rPr>
                <w:color w:val="000000"/>
              </w:rPr>
              <w:t>130220</w:t>
            </w:r>
          </w:p>
        </w:tc>
        <w:tc>
          <w:tcPr>
            <w:tcW w:w="1390" w:type="dxa"/>
            <w:tcBorders>
              <w:top w:val="nil"/>
              <w:left w:val="nil"/>
              <w:bottom w:val="single" w:sz="4" w:space="0" w:color="auto"/>
              <w:right w:val="single" w:sz="4" w:space="0" w:color="auto"/>
            </w:tcBorders>
            <w:shd w:val="clear" w:color="auto" w:fill="auto"/>
            <w:vAlign w:val="center"/>
            <w:hideMark/>
          </w:tcPr>
          <w:p w14:paraId="49325149"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64670856" w14:textId="77777777" w:rsidR="00E34240" w:rsidRPr="00E34240" w:rsidRDefault="00E34240" w:rsidP="00E34240">
            <w:pPr>
              <w:jc w:val="center"/>
              <w:rPr>
                <w:b/>
                <w:bCs/>
                <w:color w:val="000000"/>
              </w:rPr>
            </w:pPr>
          </w:p>
        </w:tc>
      </w:tr>
      <w:tr w:rsidR="00E34240" w:rsidRPr="00E34240" w14:paraId="549006AD" w14:textId="5FB7BD82"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97F4549" w14:textId="2D150EE5" w:rsidR="00E34240" w:rsidRPr="00E34240" w:rsidRDefault="00E34240" w:rsidP="00E34240">
            <w:pPr>
              <w:jc w:val="center"/>
              <w:rPr>
                <w:color w:val="000000"/>
              </w:rPr>
            </w:pPr>
            <w:r w:rsidRPr="00E34240">
              <w:rPr>
                <w:color w:val="000000"/>
              </w:rPr>
              <w:t>1</w:t>
            </w:r>
            <w:r>
              <w:rPr>
                <w:color w:val="000000"/>
              </w:rPr>
              <w:t>3</w:t>
            </w:r>
          </w:p>
        </w:tc>
        <w:tc>
          <w:tcPr>
            <w:tcW w:w="460" w:type="dxa"/>
            <w:tcBorders>
              <w:top w:val="nil"/>
              <w:left w:val="nil"/>
              <w:bottom w:val="single" w:sz="4" w:space="0" w:color="auto"/>
              <w:right w:val="single" w:sz="4" w:space="0" w:color="auto"/>
            </w:tcBorders>
            <w:shd w:val="clear" w:color="auto" w:fill="auto"/>
            <w:vAlign w:val="center"/>
            <w:hideMark/>
          </w:tcPr>
          <w:p w14:paraId="7291B5E4" w14:textId="77777777" w:rsidR="00E34240" w:rsidRPr="00E34240" w:rsidRDefault="00E34240" w:rsidP="00E34240">
            <w:pPr>
              <w:jc w:val="center"/>
              <w:rPr>
                <w:color w:val="000000"/>
              </w:rPr>
            </w:pPr>
            <w:r w:rsidRPr="00E34240">
              <w:rPr>
                <w:color w:val="000000"/>
              </w:rPr>
              <w:t>20</w:t>
            </w:r>
          </w:p>
        </w:tc>
        <w:tc>
          <w:tcPr>
            <w:tcW w:w="816" w:type="dxa"/>
            <w:tcBorders>
              <w:top w:val="nil"/>
              <w:left w:val="nil"/>
              <w:bottom w:val="single" w:sz="4" w:space="0" w:color="auto"/>
              <w:right w:val="single" w:sz="4" w:space="0" w:color="auto"/>
            </w:tcBorders>
            <w:shd w:val="clear" w:color="auto" w:fill="auto"/>
            <w:vAlign w:val="center"/>
            <w:hideMark/>
          </w:tcPr>
          <w:p w14:paraId="5AFBEAC1" w14:textId="77777777" w:rsidR="00E34240" w:rsidRPr="00E34240" w:rsidRDefault="00E34240" w:rsidP="00E34240">
            <w:pPr>
              <w:jc w:val="center"/>
              <w:rPr>
                <w:color w:val="333333"/>
              </w:rPr>
            </w:pPr>
            <w:r w:rsidRPr="00E34240">
              <w:rPr>
                <w:color w:val="333333"/>
              </w:rPr>
              <w:t>ССХ№2</w:t>
            </w:r>
          </w:p>
        </w:tc>
        <w:tc>
          <w:tcPr>
            <w:tcW w:w="1559" w:type="dxa"/>
            <w:tcBorders>
              <w:top w:val="nil"/>
              <w:left w:val="nil"/>
              <w:bottom w:val="single" w:sz="4" w:space="0" w:color="auto"/>
              <w:right w:val="single" w:sz="4" w:space="0" w:color="auto"/>
            </w:tcBorders>
            <w:shd w:val="clear" w:color="auto" w:fill="auto"/>
            <w:vAlign w:val="center"/>
            <w:hideMark/>
          </w:tcPr>
          <w:p w14:paraId="0D69E2EE" w14:textId="77777777" w:rsidR="00E34240" w:rsidRPr="00E34240" w:rsidRDefault="00E34240" w:rsidP="00E34240">
            <w:pPr>
              <w:jc w:val="center"/>
              <w:rPr>
                <w:color w:val="333333"/>
              </w:rPr>
            </w:pPr>
            <w:r w:rsidRPr="00E34240">
              <w:rPr>
                <w:color w:val="333333"/>
              </w:rPr>
              <w:t>4-х этажное здание склада</w:t>
            </w:r>
          </w:p>
        </w:tc>
        <w:tc>
          <w:tcPr>
            <w:tcW w:w="1711" w:type="dxa"/>
            <w:tcBorders>
              <w:top w:val="nil"/>
              <w:left w:val="nil"/>
              <w:bottom w:val="single" w:sz="4" w:space="0" w:color="auto"/>
              <w:right w:val="single" w:sz="4" w:space="0" w:color="auto"/>
            </w:tcBorders>
            <w:shd w:val="clear" w:color="auto" w:fill="auto"/>
            <w:vAlign w:val="center"/>
            <w:hideMark/>
          </w:tcPr>
          <w:p w14:paraId="32337EC2" w14:textId="77777777" w:rsidR="00E34240" w:rsidRPr="00E34240" w:rsidRDefault="00E34240" w:rsidP="00E34240">
            <w:pPr>
              <w:jc w:val="center"/>
              <w:rPr>
                <w:color w:val="333333"/>
              </w:rPr>
            </w:pPr>
            <w:r w:rsidRPr="00E34240">
              <w:rPr>
                <w:color w:val="333333"/>
              </w:rPr>
              <w:t>ул. Верхние Поля д.25</w:t>
            </w:r>
          </w:p>
        </w:tc>
        <w:tc>
          <w:tcPr>
            <w:tcW w:w="1337" w:type="dxa"/>
            <w:tcBorders>
              <w:top w:val="nil"/>
              <w:left w:val="nil"/>
              <w:bottom w:val="single" w:sz="4" w:space="0" w:color="auto"/>
              <w:right w:val="single" w:sz="4" w:space="0" w:color="auto"/>
            </w:tcBorders>
            <w:shd w:val="clear" w:color="auto" w:fill="auto"/>
            <w:vAlign w:val="center"/>
            <w:hideMark/>
          </w:tcPr>
          <w:p w14:paraId="7C929816" w14:textId="77777777" w:rsidR="00E34240" w:rsidRPr="00E34240" w:rsidRDefault="00E34240" w:rsidP="00E34240">
            <w:pPr>
              <w:jc w:val="center"/>
              <w:rPr>
                <w:color w:val="000000"/>
              </w:rPr>
            </w:pPr>
            <w:r w:rsidRPr="00E34240">
              <w:rPr>
                <w:color w:val="000000"/>
              </w:rPr>
              <w:t>4-х этажное здание склада.</w:t>
            </w:r>
          </w:p>
        </w:tc>
        <w:tc>
          <w:tcPr>
            <w:tcW w:w="1095" w:type="dxa"/>
            <w:tcBorders>
              <w:top w:val="nil"/>
              <w:left w:val="nil"/>
              <w:bottom w:val="single" w:sz="4" w:space="0" w:color="auto"/>
              <w:right w:val="single" w:sz="4" w:space="0" w:color="auto"/>
            </w:tcBorders>
            <w:shd w:val="clear" w:color="auto" w:fill="auto"/>
            <w:vAlign w:val="center"/>
            <w:hideMark/>
          </w:tcPr>
          <w:p w14:paraId="1EE18C5D" w14:textId="77777777" w:rsidR="00E34240" w:rsidRPr="00E34240" w:rsidRDefault="00E34240" w:rsidP="00E34240">
            <w:pPr>
              <w:jc w:val="center"/>
              <w:rPr>
                <w:color w:val="000000"/>
              </w:rPr>
            </w:pPr>
            <w:r w:rsidRPr="00E34240">
              <w:rPr>
                <w:color w:val="000000"/>
              </w:rPr>
              <w:t>25-св-94</w:t>
            </w:r>
          </w:p>
        </w:tc>
        <w:tc>
          <w:tcPr>
            <w:tcW w:w="960" w:type="dxa"/>
            <w:tcBorders>
              <w:top w:val="nil"/>
              <w:left w:val="nil"/>
              <w:bottom w:val="single" w:sz="4" w:space="0" w:color="auto"/>
              <w:right w:val="single" w:sz="4" w:space="0" w:color="auto"/>
            </w:tcBorders>
            <w:shd w:val="clear" w:color="auto" w:fill="auto"/>
            <w:vAlign w:val="center"/>
            <w:hideMark/>
          </w:tcPr>
          <w:p w14:paraId="4DD295BD" w14:textId="77777777" w:rsidR="00E34240" w:rsidRPr="00E34240" w:rsidRDefault="00E34240" w:rsidP="00E34240">
            <w:pPr>
              <w:jc w:val="center"/>
              <w:rPr>
                <w:color w:val="000000"/>
              </w:rPr>
            </w:pPr>
            <w:r w:rsidRPr="00E34240">
              <w:rPr>
                <w:color w:val="000000"/>
              </w:rPr>
              <w:t>130219</w:t>
            </w:r>
          </w:p>
        </w:tc>
        <w:tc>
          <w:tcPr>
            <w:tcW w:w="1390" w:type="dxa"/>
            <w:tcBorders>
              <w:top w:val="nil"/>
              <w:left w:val="nil"/>
              <w:bottom w:val="single" w:sz="4" w:space="0" w:color="auto"/>
              <w:right w:val="single" w:sz="4" w:space="0" w:color="auto"/>
            </w:tcBorders>
            <w:shd w:val="clear" w:color="auto" w:fill="auto"/>
            <w:vAlign w:val="center"/>
            <w:hideMark/>
          </w:tcPr>
          <w:p w14:paraId="22C75837"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26EDFE24" w14:textId="77777777" w:rsidR="00E34240" w:rsidRPr="00E34240" w:rsidRDefault="00E34240" w:rsidP="00E34240">
            <w:pPr>
              <w:jc w:val="center"/>
              <w:rPr>
                <w:b/>
                <w:bCs/>
                <w:color w:val="000000"/>
              </w:rPr>
            </w:pPr>
          </w:p>
        </w:tc>
      </w:tr>
      <w:tr w:rsidR="00E34240" w:rsidRPr="00E34240" w14:paraId="151F3388" w14:textId="133B83B9" w:rsidTr="00E34240">
        <w:trPr>
          <w:trHeight w:val="78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345D0CBD" w14:textId="5ABC0C41" w:rsidR="00E34240" w:rsidRPr="00E34240" w:rsidRDefault="00E34240" w:rsidP="00E34240">
            <w:pPr>
              <w:jc w:val="center"/>
              <w:rPr>
                <w:color w:val="000000"/>
              </w:rPr>
            </w:pPr>
            <w:r w:rsidRPr="00E34240">
              <w:rPr>
                <w:color w:val="000000"/>
              </w:rPr>
              <w:t>1</w:t>
            </w:r>
            <w:r>
              <w:rPr>
                <w:color w:val="000000"/>
              </w:rPr>
              <w:t>4</w:t>
            </w:r>
          </w:p>
        </w:tc>
        <w:tc>
          <w:tcPr>
            <w:tcW w:w="460" w:type="dxa"/>
            <w:tcBorders>
              <w:top w:val="nil"/>
              <w:left w:val="nil"/>
              <w:bottom w:val="single" w:sz="4" w:space="0" w:color="auto"/>
              <w:right w:val="single" w:sz="4" w:space="0" w:color="auto"/>
            </w:tcBorders>
            <w:shd w:val="clear" w:color="auto" w:fill="auto"/>
            <w:vAlign w:val="center"/>
            <w:hideMark/>
          </w:tcPr>
          <w:p w14:paraId="70BE8C18"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591161F7"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0AE81447" w14:textId="77777777" w:rsidR="00E34240" w:rsidRPr="00E34240" w:rsidRDefault="00E34240" w:rsidP="00E34240">
            <w:pPr>
              <w:jc w:val="center"/>
              <w:rPr>
                <w:color w:val="333333"/>
              </w:rPr>
            </w:pPr>
            <w:r w:rsidRPr="00E34240">
              <w:rPr>
                <w:color w:val="333333"/>
              </w:rPr>
              <w:t>ул. Героев Панфиловцев д. 10 корп. 1</w:t>
            </w:r>
          </w:p>
        </w:tc>
        <w:tc>
          <w:tcPr>
            <w:tcW w:w="1711" w:type="dxa"/>
            <w:tcBorders>
              <w:top w:val="nil"/>
              <w:left w:val="nil"/>
              <w:bottom w:val="single" w:sz="4" w:space="0" w:color="auto"/>
              <w:right w:val="single" w:sz="4" w:space="0" w:color="auto"/>
            </w:tcBorders>
            <w:shd w:val="clear" w:color="auto" w:fill="auto"/>
            <w:vAlign w:val="center"/>
            <w:hideMark/>
          </w:tcPr>
          <w:p w14:paraId="045EAF94" w14:textId="77777777" w:rsidR="00E34240" w:rsidRPr="00E34240" w:rsidRDefault="00E34240" w:rsidP="00E34240">
            <w:pPr>
              <w:jc w:val="center"/>
              <w:rPr>
                <w:color w:val="333333"/>
              </w:rPr>
            </w:pPr>
            <w:r w:rsidRPr="00E34240">
              <w:rPr>
                <w:color w:val="333333"/>
              </w:rPr>
              <w:t>ул. Героев Панфиловцев д. 10 корп. 1</w:t>
            </w:r>
          </w:p>
        </w:tc>
        <w:tc>
          <w:tcPr>
            <w:tcW w:w="1337" w:type="dxa"/>
            <w:tcBorders>
              <w:top w:val="nil"/>
              <w:left w:val="nil"/>
              <w:bottom w:val="single" w:sz="4" w:space="0" w:color="auto"/>
              <w:right w:val="single" w:sz="4" w:space="0" w:color="auto"/>
            </w:tcBorders>
            <w:shd w:val="clear" w:color="auto" w:fill="auto"/>
            <w:vAlign w:val="center"/>
            <w:hideMark/>
          </w:tcPr>
          <w:p w14:paraId="3F8274B1" w14:textId="77777777" w:rsidR="00E34240" w:rsidRPr="00E34240" w:rsidRDefault="00E34240" w:rsidP="00E34240">
            <w:pPr>
              <w:jc w:val="center"/>
              <w:rPr>
                <w:color w:val="000000"/>
              </w:rPr>
            </w:pPr>
            <w:r w:rsidRPr="00E34240">
              <w:rPr>
                <w:color w:val="000000"/>
              </w:rPr>
              <w:t>-</w:t>
            </w:r>
          </w:p>
        </w:tc>
        <w:tc>
          <w:tcPr>
            <w:tcW w:w="1095" w:type="dxa"/>
            <w:tcBorders>
              <w:top w:val="nil"/>
              <w:left w:val="nil"/>
              <w:bottom w:val="single" w:sz="4" w:space="0" w:color="auto"/>
              <w:right w:val="single" w:sz="4" w:space="0" w:color="auto"/>
            </w:tcBorders>
            <w:shd w:val="clear" w:color="auto" w:fill="auto"/>
            <w:vAlign w:val="center"/>
            <w:hideMark/>
          </w:tcPr>
          <w:p w14:paraId="0AC37F6C" w14:textId="77777777" w:rsidR="00E34240" w:rsidRPr="00E34240" w:rsidRDefault="00E34240" w:rsidP="00E34240">
            <w:pPr>
              <w:jc w:val="center"/>
              <w:rPr>
                <w:color w:val="000000"/>
              </w:rPr>
            </w:pPr>
            <w:r w:rsidRPr="00E34240">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08FC12E7" w14:textId="77777777" w:rsidR="00E34240" w:rsidRPr="00E34240" w:rsidRDefault="00E34240" w:rsidP="00E34240">
            <w:pPr>
              <w:jc w:val="center"/>
              <w:rPr>
                <w:color w:val="000000"/>
              </w:rPr>
            </w:pPr>
            <w:r w:rsidRPr="00E34240">
              <w:rPr>
                <w:color w:val="000000"/>
              </w:rPr>
              <w:t>128499</w:t>
            </w:r>
          </w:p>
        </w:tc>
        <w:tc>
          <w:tcPr>
            <w:tcW w:w="1390" w:type="dxa"/>
            <w:tcBorders>
              <w:top w:val="nil"/>
              <w:left w:val="nil"/>
              <w:bottom w:val="single" w:sz="4" w:space="0" w:color="auto"/>
              <w:right w:val="single" w:sz="4" w:space="0" w:color="auto"/>
            </w:tcBorders>
            <w:shd w:val="clear" w:color="auto" w:fill="auto"/>
            <w:vAlign w:val="center"/>
            <w:hideMark/>
          </w:tcPr>
          <w:p w14:paraId="496DD207"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6D38FF1C" w14:textId="77777777" w:rsidR="00E34240" w:rsidRPr="00E34240" w:rsidRDefault="00E34240" w:rsidP="00E34240">
            <w:pPr>
              <w:jc w:val="center"/>
              <w:rPr>
                <w:b/>
                <w:bCs/>
                <w:color w:val="000000"/>
              </w:rPr>
            </w:pPr>
          </w:p>
        </w:tc>
      </w:tr>
      <w:tr w:rsidR="00E34240" w:rsidRPr="00E34240" w14:paraId="498A7D62" w14:textId="3E9FCA23" w:rsidTr="00E34240">
        <w:trPr>
          <w:trHeight w:val="795"/>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908ABD7" w14:textId="55C25DD8" w:rsidR="00E34240" w:rsidRPr="00E34240" w:rsidRDefault="00E34240" w:rsidP="00E34240">
            <w:pPr>
              <w:jc w:val="center"/>
              <w:rPr>
                <w:color w:val="000000"/>
              </w:rPr>
            </w:pPr>
            <w:r w:rsidRPr="00E34240">
              <w:rPr>
                <w:color w:val="000000"/>
              </w:rPr>
              <w:t>1</w:t>
            </w:r>
            <w:r>
              <w:rPr>
                <w:color w:val="000000"/>
              </w:rPr>
              <w:t>5</w:t>
            </w:r>
          </w:p>
        </w:tc>
        <w:tc>
          <w:tcPr>
            <w:tcW w:w="460" w:type="dxa"/>
            <w:tcBorders>
              <w:top w:val="nil"/>
              <w:left w:val="nil"/>
              <w:bottom w:val="single" w:sz="4" w:space="0" w:color="auto"/>
              <w:right w:val="single" w:sz="4" w:space="0" w:color="auto"/>
            </w:tcBorders>
            <w:shd w:val="clear" w:color="auto" w:fill="auto"/>
            <w:vAlign w:val="center"/>
            <w:hideMark/>
          </w:tcPr>
          <w:p w14:paraId="0CB5433B" w14:textId="77777777" w:rsidR="00E34240" w:rsidRPr="00E34240" w:rsidRDefault="00E34240" w:rsidP="00E34240">
            <w:pPr>
              <w:jc w:val="center"/>
              <w:rPr>
                <w:color w:val="000000"/>
              </w:rPr>
            </w:pPr>
            <w:r w:rsidRPr="00E34240">
              <w:rPr>
                <w:color w:val="000000"/>
              </w:rPr>
              <w:t>9</w:t>
            </w:r>
          </w:p>
        </w:tc>
        <w:tc>
          <w:tcPr>
            <w:tcW w:w="816" w:type="dxa"/>
            <w:tcBorders>
              <w:top w:val="nil"/>
              <w:left w:val="nil"/>
              <w:bottom w:val="single" w:sz="4" w:space="0" w:color="auto"/>
              <w:right w:val="single" w:sz="4" w:space="0" w:color="auto"/>
            </w:tcBorders>
            <w:shd w:val="clear" w:color="auto" w:fill="auto"/>
            <w:vAlign w:val="center"/>
            <w:hideMark/>
          </w:tcPr>
          <w:p w14:paraId="20E0E608"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6EE59233" w14:textId="77777777" w:rsidR="00E34240" w:rsidRPr="00E34240" w:rsidRDefault="00E34240" w:rsidP="00E34240">
            <w:pPr>
              <w:jc w:val="center"/>
              <w:rPr>
                <w:color w:val="333333"/>
              </w:rPr>
            </w:pPr>
            <w:r w:rsidRPr="00E34240">
              <w:rPr>
                <w:color w:val="333333"/>
              </w:rPr>
              <w:t>ул. Героев Панфиловцев д. 10 корп. 1</w:t>
            </w:r>
          </w:p>
        </w:tc>
        <w:tc>
          <w:tcPr>
            <w:tcW w:w="1711" w:type="dxa"/>
            <w:tcBorders>
              <w:top w:val="nil"/>
              <w:left w:val="nil"/>
              <w:bottom w:val="single" w:sz="4" w:space="0" w:color="auto"/>
              <w:right w:val="single" w:sz="4" w:space="0" w:color="auto"/>
            </w:tcBorders>
            <w:shd w:val="clear" w:color="auto" w:fill="auto"/>
            <w:vAlign w:val="center"/>
            <w:hideMark/>
          </w:tcPr>
          <w:p w14:paraId="7826B1CC" w14:textId="77777777" w:rsidR="00E34240" w:rsidRPr="00E34240" w:rsidRDefault="00E34240" w:rsidP="00E34240">
            <w:pPr>
              <w:jc w:val="center"/>
              <w:rPr>
                <w:color w:val="333333"/>
              </w:rPr>
            </w:pPr>
            <w:r w:rsidRPr="00E34240">
              <w:rPr>
                <w:color w:val="333333"/>
              </w:rPr>
              <w:t>ул. Героев Панфиловцев д. 10 корп. 1</w:t>
            </w:r>
          </w:p>
        </w:tc>
        <w:tc>
          <w:tcPr>
            <w:tcW w:w="1337" w:type="dxa"/>
            <w:tcBorders>
              <w:top w:val="nil"/>
              <w:left w:val="nil"/>
              <w:bottom w:val="single" w:sz="4" w:space="0" w:color="auto"/>
              <w:right w:val="single" w:sz="4" w:space="0" w:color="auto"/>
            </w:tcBorders>
            <w:shd w:val="clear" w:color="auto" w:fill="auto"/>
            <w:vAlign w:val="center"/>
            <w:hideMark/>
          </w:tcPr>
          <w:p w14:paraId="7F7FE84D" w14:textId="77777777" w:rsidR="00E34240" w:rsidRPr="00E34240" w:rsidRDefault="00E34240" w:rsidP="00E34240">
            <w:pPr>
              <w:jc w:val="center"/>
              <w:rPr>
                <w:color w:val="000000"/>
              </w:rPr>
            </w:pPr>
            <w:r w:rsidRPr="00E34240">
              <w:rPr>
                <w:color w:val="000000"/>
              </w:rPr>
              <w:t>-</w:t>
            </w:r>
          </w:p>
        </w:tc>
        <w:tc>
          <w:tcPr>
            <w:tcW w:w="1095" w:type="dxa"/>
            <w:tcBorders>
              <w:top w:val="nil"/>
              <w:left w:val="nil"/>
              <w:bottom w:val="single" w:sz="4" w:space="0" w:color="auto"/>
              <w:right w:val="single" w:sz="4" w:space="0" w:color="auto"/>
            </w:tcBorders>
            <w:shd w:val="clear" w:color="auto" w:fill="auto"/>
            <w:vAlign w:val="center"/>
            <w:hideMark/>
          </w:tcPr>
          <w:p w14:paraId="68FFC24A" w14:textId="77777777" w:rsidR="00E34240" w:rsidRPr="00E34240" w:rsidRDefault="00E34240" w:rsidP="00E34240">
            <w:pPr>
              <w:jc w:val="center"/>
              <w:rPr>
                <w:color w:val="000000"/>
              </w:rPr>
            </w:pPr>
            <w:r w:rsidRPr="00E34240">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14:paraId="36CD7583" w14:textId="77777777" w:rsidR="00E34240" w:rsidRPr="00E34240" w:rsidRDefault="00E34240" w:rsidP="00E34240">
            <w:pPr>
              <w:jc w:val="center"/>
              <w:rPr>
                <w:color w:val="000000"/>
              </w:rPr>
            </w:pPr>
            <w:r w:rsidRPr="00E34240">
              <w:rPr>
                <w:color w:val="000000"/>
              </w:rPr>
              <w:t>128500</w:t>
            </w:r>
          </w:p>
        </w:tc>
        <w:tc>
          <w:tcPr>
            <w:tcW w:w="1390" w:type="dxa"/>
            <w:tcBorders>
              <w:top w:val="nil"/>
              <w:left w:val="nil"/>
              <w:bottom w:val="single" w:sz="4" w:space="0" w:color="auto"/>
              <w:right w:val="single" w:sz="4" w:space="0" w:color="auto"/>
            </w:tcBorders>
            <w:shd w:val="clear" w:color="auto" w:fill="auto"/>
            <w:vAlign w:val="center"/>
            <w:hideMark/>
          </w:tcPr>
          <w:p w14:paraId="0321FA43"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131A6906" w14:textId="77777777" w:rsidR="00E34240" w:rsidRPr="00E34240" w:rsidRDefault="00E34240" w:rsidP="00E34240">
            <w:pPr>
              <w:jc w:val="center"/>
              <w:rPr>
                <w:b/>
                <w:bCs/>
                <w:color w:val="000000"/>
              </w:rPr>
            </w:pPr>
          </w:p>
        </w:tc>
      </w:tr>
      <w:tr w:rsidR="00E34240" w:rsidRPr="00E34240" w14:paraId="6423B6FB" w14:textId="773BC984"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0F8F66A" w14:textId="67B28A06" w:rsidR="00E34240" w:rsidRPr="00E34240" w:rsidRDefault="00E34240" w:rsidP="00E34240">
            <w:pPr>
              <w:jc w:val="center"/>
              <w:rPr>
                <w:color w:val="000000"/>
              </w:rPr>
            </w:pPr>
            <w:r w:rsidRPr="00E34240">
              <w:rPr>
                <w:color w:val="000000"/>
              </w:rPr>
              <w:lastRenderedPageBreak/>
              <w:t>1</w:t>
            </w:r>
            <w:r>
              <w:rPr>
                <w:color w:val="000000"/>
              </w:rPr>
              <w:t>6</w:t>
            </w:r>
          </w:p>
        </w:tc>
        <w:tc>
          <w:tcPr>
            <w:tcW w:w="460" w:type="dxa"/>
            <w:tcBorders>
              <w:top w:val="nil"/>
              <w:left w:val="nil"/>
              <w:bottom w:val="single" w:sz="4" w:space="0" w:color="auto"/>
              <w:right w:val="single" w:sz="4" w:space="0" w:color="auto"/>
            </w:tcBorders>
            <w:shd w:val="clear" w:color="auto" w:fill="auto"/>
            <w:vAlign w:val="center"/>
            <w:hideMark/>
          </w:tcPr>
          <w:p w14:paraId="4A121ADF" w14:textId="77777777" w:rsidR="00E34240" w:rsidRPr="00E34240" w:rsidRDefault="00E34240" w:rsidP="00E34240">
            <w:pPr>
              <w:jc w:val="center"/>
              <w:rPr>
                <w:color w:val="000000"/>
              </w:rPr>
            </w:pPr>
            <w:r w:rsidRPr="00E34240">
              <w:rPr>
                <w:color w:val="000000"/>
              </w:rPr>
              <w:t>11</w:t>
            </w:r>
          </w:p>
        </w:tc>
        <w:tc>
          <w:tcPr>
            <w:tcW w:w="816" w:type="dxa"/>
            <w:tcBorders>
              <w:top w:val="nil"/>
              <w:left w:val="nil"/>
              <w:bottom w:val="single" w:sz="4" w:space="0" w:color="auto"/>
              <w:right w:val="single" w:sz="4" w:space="0" w:color="auto"/>
            </w:tcBorders>
            <w:shd w:val="clear" w:color="auto" w:fill="auto"/>
            <w:vAlign w:val="center"/>
            <w:hideMark/>
          </w:tcPr>
          <w:p w14:paraId="339DB91A"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44D2D6FD" w14:textId="77777777" w:rsidR="00E34240" w:rsidRPr="00E34240" w:rsidRDefault="00E34240" w:rsidP="00E34240">
            <w:pPr>
              <w:jc w:val="center"/>
              <w:rPr>
                <w:color w:val="000000"/>
              </w:rPr>
            </w:pPr>
            <w:r w:rsidRPr="00E34240">
              <w:rPr>
                <w:color w:val="000000"/>
              </w:rPr>
              <w:t>Админ. Здание</w:t>
            </w:r>
          </w:p>
        </w:tc>
        <w:tc>
          <w:tcPr>
            <w:tcW w:w="1711" w:type="dxa"/>
            <w:tcBorders>
              <w:top w:val="nil"/>
              <w:left w:val="nil"/>
              <w:bottom w:val="single" w:sz="4" w:space="0" w:color="auto"/>
              <w:right w:val="single" w:sz="4" w:space="0" w:color="auto"/>
            </w:tcBorders>
            <w:shd w:val="clear" w:color="auto" w:fill="auto"/>
            <w:vAlign w:val="center"/>
            <w:hideMark/>
          </w:tcPr>
          <w:p w14:paraId="678E78C1"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5FBB83F0" w14:textId="77777777" w:rsidR="00E34240" w:rsidRPr="00E34240" w:rsidRDefault="00E34240" w:rsidP="00E34240">
            <w:pPr>
              <w:jc w:val="center"/>
              <w:rPr>
                <w:color w:val="000000"/>
              </w:rPr>
            </w:pPr>
            <w:r w:rsidRPr="00E34240">
              <w:rPr>
                <w:color w:val="000000"/>
              </w:rPr>
              <w:t>7эт. АЗ</w:t>
            </w:r>
          </w:p>
        </w:tc>
        <w:tc>
          <w:tcPr>
            <w:tcW w:w="1095" w:type="dxa"/>
            <w:tcBorders>
              <w:top w:val="nil"/>
              <w:left w:val="nil"/>
              <w:bottom w:val="single" w:sz="4" w:space="0" w:color="auto"/>
              <w:right w:val="single" w:sz="4" w:space="0" w:color="auto"/>
            </w:tcBorders>
            <w:shd w:val="clear" w:color="auto" w:fill="auto"/>
            <w:vAlign w:val="center"/>
            <w:hideMark/>
          </w:tcPr>
          <w:p w14:paraId="37C189BF" w14:textId="77777777" w:rsidR="00E34240" w:rsidRPr="00E34240" w:rsidRDefault="00E34240" w:rsidP="00E34240">
            <w:pPr>
              <w:jc w:val="center"/>
              <w:rPr>
                <w:color w:val="000000"/>
              </w:rPr>
            </w:pPr>
            <w:r w:rsidRPr="00E34240">
              <w:rPr>
                <w:color w:val="000000"/>
              </w:rPr>
              <w:t>95129</w:t>
            </w:r>
          </w:p>
        </w:tc>
        <w:tc>
          <w:tcPr>
            <w:tcW w:w="960" w:type="dxa"/>
            <w:tcBorders>
              <w:top w:val="nil"/>
              <w:left w:val="nil"/>
              <w:bottom w:val="single" w:sz="4" w:space="0" w:color="auto"/>
              <w:right w:val="single" w:sz="4" w:space="0" w:color="auto"/>
            </w:tcBorders>
            <w:shd w:val="clear" w:color="auto" w:fill="auto"/>
            <w:vAlign w:val="center"/>
            <w:hideMark/>
          </w:tcPr>
          <w:p w14:paraId="16CE2C05" w14:textId="77777777" w:rsidR="00E34240" w:rsidRPr="00E34240" w:rsidRDefault="00E34240" w:rsidP="00E34240">
            <w:pPr>
              <w:jc w:val="center"/>
              <w:rPr>
                <w:color w:val="000000"/>
              </w:rPr>
            </w:pPr>
            <w:r w:rsidRPr="00E34240">
              <w:rPr>
                <w:color w:val="000000"/>
              </w:rPr>
              <w:t>93719</w:t>
            </w:r>
          </w:p>
        </w:tc>
        <w:tc>
          <w:tcPr>
            <w:tcW w:w="1390" w:type="dxa"/>
            <w:tcBorders>
              <w:top w:val="nil"/>
              <w:left w:val="nil"/>
              <w:bottom w:val="single" w:sz="4" w:space="0" w:color="auto"/>
              <w:right w:val="single" w:sz="4" w:space="0" w:color="auto"/>
            </w:tcBorders>
            <w:shd w:val="clear" w:color="auto" w:fill="auto"/>
            <w:vAlign w:val="center"/>
            <w:hideMark/>
          </w:tcPr>
          <w:p w14:paraId="7E7B882A"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4BAED1F3" w14:textId="77777777" w:rsidR="00E34240" w:rsidRPr="00E34240" w:rsidRDefault="00E34240" w:rsidP="00E34240">
            <w:pPr>
              <w:jc w:val="center"/>
              <w:rPr>
                <w:b/>
                <w:bCs/>
                <w:color w:val="000000"/>
              </w:rPr>
            </w:pPr>
          </w:p>
        </w:tc>
      </w:tr>
      <w:tr w:rsidR="00E34240" w:rsidRPr="00E34240" w14:paraId="34D5D87A" w14:textId="0CB94101"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92FA19C" w14:textId="2F87B2D8" w:rsidR="00E34240" w:rsidRPr="00E34240" w:rsidRDefault="00E34240" w:rsidP="00E34240">
            <w:pPr>
              <w:jc w:val="center"/>
              <w:rPr>
                <w:color w:val="000000"/>
              </w:rPr>
            </w:pPr>
            <w:r w:rsidRPr="00E34240">
              <w:rPr>
                <w:color w:val="000000"/>
              </w:rPr>
              <w:t>1</w:t>
            </w:r>
            <w:r>
              <w:rPr>
                <w:color w:val="000000"/>
              </w:rPr>
              <w:t>7</w:t>
            </w:r>
          </w:p>
        </w:tc>
        <w:tc>
          <w:tcPr>
            <w:tcW w:w="460" w:type="dxa"/>
            <w:tcBorders>
              <w:top w:val="nil"/>
              <w:left w:val="nil"/>
              <w:bottom w:val="single" w:sz="4" w:space="0" w:color="auto"/>
              <w:right w:val="single" w:sz="4" w:space="0" w:color="auto"/>
            </w:tcBorders>
            <w:shd w:val="clear" w:color="auto" w:fill="auto"/>
            <w:vAlign w:val="center"/>
            <w:hideMark/>
          </w:tcPr>
          <w:p w14:paraId="4357C320" w14:textId="77777777" w:rsidR="00E34240" w:rsidRPr="00E34240" w:rsidRDefault="00E34240" w:rsidP="00E34240">
            <w:pPr>
              <w:jc w:val="center"/>
              <w:rPr>
                <w:color w:val="000000"/>
              </w:rPr>
            </w:pPr>
            <w:r w:rsidRPr="00E34240">
              <w:rPr>
                <w:color w:val="000000"/>
              </w:rPr>
              <w:t>11</w:t>
            </w:r>
          </w:p>
        </w:tc>
        <w:tc>
          <w:tcPr>
            <w:tcW w:w="816" w:type="dxa"/>
            <w:tcBorders>
              <w:top w:val="nil"/>
              <w:left w:val="nil"/>
              <w:bottom w:val="single" w:sz="4" w:space="0" w:color="auto"/>
              <w:right w:val="single" w:sz="4" w:space="0" w:color="auto"/>
            </w:tcBorders>
            <w:shd w:val="clear" w:color="auto" w:fill="auto"/>
            <w:vAlign w:val="center"/>
            <w:hideMark/>
          </w:tcPr>
          <w:p w14:paraId="18E57A38"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368E76C8" w14:textId="77777777" w:rsidR="00E34240" w:rsidRPr="00E34240" w:rsidRDefault="00E34240" w:rsidP="00E34240">
            <w:pPr>
              <w:jc w:val="center"/>
              <w:rPr>
                <w:color w:val="000000"/>
              </w:rPr>
            </w:pPr>
            <w:r w:rsidRPr="00E34240">
              <w:rPr>
                <w:color w:val="000000"/>
              </w:rPr>
              <w:t>Админ. Здание</w:t>
            </w:r>
          </w:p>
        </w:tc>
        <w:tc>
          <w:tcPr>
            <w:tcW w:w="1711" w:type="dxa"/>
            <w:tcBorders>
              <w:top w:val="nil"/>
              <w:left w:val="nil"/>
              <w:bottom w:val="single" w:sz="4" w:space="0" w:color="auto"/>
              <w:right w:val="single" w:sz="4" w:space="0" w:color="auto"/>
            </w:tcBorders>
            <w:shd w:val="clear" w:color="auto" w:fill="auto"/>
            <w:vAlign w:val="center"/>
            <w:hideMark/>
          </w:tcPr>
          <w:p w14:paraId="126FB897"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63093BD7" w14:textId="77777777" w:rsidR="00E34240" w:rsidRPr="00E34240" w:rsidRDefault="00E34240" w:rsidP="00E34240">
            <w:pPr>
              <w:jc w:val="center"/>
              <w:rPr>
                <w:color w:val="000000"/>
              </w:rPr>
            </w:pPr>
            <w:r w:rsidRPr="00E34240">
              <w:rPr>
                <w:color w:val="000000"/>
              </w:rPr>
              <w:t>7эт. АЗ</w:t>
            </w:r>
          </w:p>
        </w:tc>
        <w:tc>
          <w:tcPr>
            <w:tcW w:w="1095" w:type="dxa"/>
            <w:tcBorders>
              <w:top w:val="nil"/>
              <w:left w:val="nil"/>
              <w:bottom w:val="single" w:sz="4" w:space="0" w:color="auto"/>
              <w:right w:val="single" w:sz="4" w:space="0" w:color="auto"/>
            </w:tcBorders>
            <w:shd w:val="clear" w:color="auto" w:fill="auto"/>
            <w:vAlign w:val="center"/>
            <w:hideMark/>
          </w:tcPr>
          <w:p w14:paraId="74498FC7" w14:textId="77777777" w:rsidR="00E34240" w:rsidRPr="00E34240" w:rsidRDefault="00E34240" w:rsidP="00E34240">
            <w:pPr>
              <w:jc w:val="center"/>
              <w:rPr>
                <w:color w:val="000000"/>
              </w:rPr>
            </w:pPr>
            <w:r w:rsidRPr="00E34240">
              <w:rPr>
                <w:color w:val="000000"/>
              </w:rPr>
              <w:t>95130</w:t>
            </w:r>
          </w:p>
        </w:tc>
        <w:tc>
          <w:tcPr>
            <w:tcW w:w="960" w:type="dxa"/>
            <w:tcBorders>
              <w:top w:val="nil"/>
              <w:left w:val="nil"/>
              <w:bottom w:val="single" w:sz="4" w:space="0" w:color="auto"/>
              <w:right w:val="single" w:sz="4" w:space="0" w:color="auto"/>
            </w:tcBorders>
            <w:shd w:val="clear" w:color="auto" w:fill="auto"/>
            <w:vAlign w:val="center"/>
            <w:hideMark/>
          </w:tcPr>
          <w:p w14:paraId="451DBBFB" w14:textId="77777777" w:rsidR="00E34240" w:rsidRPr="00E34240" w:rsidRDefault="00E34240" w:rsidP="00E34240">
            <w:pPr>
              <w:jc w:val="center"/>
              <w:rPr>
                <w:color w:val="000000"/>
              </w:rPr>
            </w:pPr>
            <w:r w:rsidRPr="00E34240">
              <w:rPr>
                <w:color w:val="000000"/>
              </w:rPr>
              <w:t>93720</w:t>
            </w:r>
          </w:p>
        </w:tc>
        <w:tc>
          <w:tcPr>
            <w:tcW w:w="1390" w:type="dxa"/>
            <w:tcBorders>
              <w:top w:val="nil"/>
              <w:left w:val="nil"/>
              <w:bottom w:val="single" w:sz="4" w:space="0" w:color="auto"/>
              <w:right w:val="single" w:sz="4" w:space="0" w:color="auto"/>
            </w:tcBorders>
            <w:shd w:val="clear" w:color="auto" w:fill="auto"/>
            <w:vAlign w:val="center"/>
            <w:hideMark/>
          </w:tcPr>
          <w:p w14:paraId="20C15B3C"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39FF8227" w14:textId="77777777" w:rsidR="00E34240" w:rsidRPr="00E34240" w:rsidRDefault="00E34240" w:rsidP="00E34240">
            <w:pPr>
              <w:jc w:val="center"/>
              <w:rPr>
                <w:b/>
                <w:bCs/>
                <w:color w:val="000000"/>
              </w:rPr>
            </w:pPr>
          </w:p>
        </w:tc>
      </w:tr>
      <w:tr w:rsidR="00E34240" w:rsidRPr="00E34240" w14:paraId="0571506D" w14:textId="1A30F440"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ADE8555" w14:textId="7E6EC682" w:rsidR="00E34240" w:rsidRPr="00E34240" w:rsidRDefault="00E34240" w:rsidP="00E34240">
            <w:pPr>
              <w:jc w:val="center"/>
              <w:rPr>
                <w:color w:val="000000"/>
              </w:rPr>
            </w:pPr>
            <w:r w:rsidRPr="00E34240">
              <w:rPr>
                <w:color w:val="000000"/>
              </w:rPr>
              <w:t>1</w:t>
            </w:r>
            <w:r>
              <w:rPr>
                <w:color w:val="000000"/>
              </w:rPr>
              <w:t>8</w:t>
            </w:r>
          </w:p>
        </w:tc>
        <w:tc>
          <w:tcPr>
            <w:tcW w:w="460" w:type="dxa"/>
            <w:tcBorders>
              <w:top w:val="nil"/>
              <w:left w:val="nil"/>
              <w:bottom w:val="single" w:sz="4" w:space="0" w:color="auto"/>
              <w:right w:val="single" w:sz="4" w:space="0" w:color="auto"/>
            </w:tcBorders>
            <w:shd w:val="clear" w:color="auto" w:fill="auto"/>
            <w:vAlign w:val="center"/>
            <w:hideMark/>
          </w:tcPr>
          <w:p w14:paraId="15ADCC86" w14:textId="77777777" w:rsidR="00E34240" w:rsidRPr="00E34240" w:rsidRDefault="00E34240" w:rsidP="00E34240">
            <w:pPr>
              <w:jc w:val="center"/>
              <w:rPr>
                <w:color w:val="000000"/>
              </w:rPr>
            </w:pPr>
            <w:r w:rsidRPr="00E34240">
              <w:rPr>
                <w:color w:val="000000"/>
              </w:rPr>
              <w:t>11</w:t>
            </w:r>
          </w:p>
        </w:tc>
        <w:tc>
          <w:tcPr>
            <w:tcW w:w="816" w:type="dxa"/>
            <w:tcBorders>
              <w:top w:val="nil"/>
              <w:left w:val="nil"/>
              <w:bottom w:val="single" w:sz="4" w:space="0" w:color="auto"/>
              <w:right w:val="single" w:sz="4" w:space="0" w:color="auto"/>
            </w:tcBorders>
            <w:shd w:val="clear" w:color="auto" w:fill="auto"/>
            <w:vAlign w:val="center"/>
            <w:hideMark/>
          </w:tcPr>
          <w:p w14:paraId="478BDE76"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5BE22E08" w14:textId="77777777" w:rsidR="00E34240" w:rsidRPr="00E34240" w:rsidRDefault="00E34240" w:rsidP="00E34240">
            <w:pPr>
              <w:jc w:val="center"/>
              <w:rPr>
                <w:color w:val="000000"/>
              </w:rPr>
            </w:pPr>
            <w:r w:rsidRPr="00E34240">
              <w:rPr>
                <w:color w:val="000000"/>
              </w:rPr>
              <w:t>Админ. Здание</w:t>
            </w:r>
          </w:p>
        </w:tc>
        <w:tc>
          <w:tcPr>
            <w:tcW w:w="1711" w:type="dxa"/>
            <w:tcBorders>
              <w:top w:val="nil"/>
              <w:left w:val="nil"/>
              <w:bottom w:val="single" w:sz="4" w:space="0" w:color="auto"/>
              <w:right w:val="single" w:sz="4" w:space="0" w:color="auto"/>
            </w:tcBorders>
            <w:shd w:val="clear" w:color="auto" w:fill="auto"/>
            <w:vAlign w:val="center"/>
            <w:hideMark/>
          </w:tcPr>
          <w:p w14:paraId="0F0CC898"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787820F8" w14:textId="77777777" w:rsidR="00E34240" w:rsidRPr="00E34240" w:rsidRDefault="00E34240" w:rsidP="00E34240">
            <w:pPr>
              <w:jc w:val="center"/>
              <w:rPr>
                <w:color w:val="000000"/>
              </w:rPr>
            </w:pPr>
            <w:r w:rsidRPr="00E34240">
              <w:rPr>
                <w:color w:val="000000"/>
              </w:rPr>
              <w:t>5эт. ПЗ</w:t>
            </w:r>
          </w:p>
        </w:tc>
        <w:tc>
          <w:tcPr>
            <w:tcW w:w="1095" w:type="dxa"/>
            <w:tcBorders>
              <w:top w:val="nil"/>
              <w:left w:val="nil"/>
              <w:bottom w:val="single" w:sz="4" w:space="0" w:color="auto"/>
              <w:right w:val="single" w:sz="4" w:space="0" w:color="auto"/>
            </w:tcBorders>
            <w:shd w:val="clear" w:color="auto" w:fill="auto"/>
            <w:vAlign w:val="center"/>
            <w:hideMark/>
          </w:tcPr>
          <w:p w14:paraId="3395BB50" w14:textId="77777777" w:rsidR="00E34240" w:rsidRPr="00E34240" w:rsidRDefault="00E34240" w:rsidP="00E34240">
            <w:pPr>
              <w:jc w:val="center"/>
              <w:rPr>
                <w:color w:val="000000"/>
              </w:rPr>
            </w:pPr>
            <w:r w:rsidRPr="00E34240">
              <w:rPr>
                <w:color w:val="000000"/>
              </w:rPr>
              <w:t>93721</w:t>
            </w:r>
          </w:p>
        </w:tc>
        <w:tc>
          <w:tcPr>
            <w:tcW w:w="960" w:type="dxa"/>
            <w:tcBorders>
              <w:top w:val="nil"/>
              <w:left w:val="nil"/>
              <w:bottom w:val="single" w:sz="4" w:space="0" w:color="auto"/>
              <w:right w:val="single" w:sz="4" w:space="0" w:color="auto"/>
            </w:tcBorders>
            <w:shd w:val="clear" w:color="auto" w:fill="auto"/>
            <w:vAlign w:val="center"/>
            <w:hideMark/>
          </w:tcPr>
          <w:p w14:paraId="123FB139" w14:textId="77777777" w:rsidR="00E34240" w:rsidRPr="00E34240" w:rsidRDefault="00E34240" w:rsidP="00E34240">
            <w:pPr>
              <w:jc w:val="center"/>
              <w:rPr>
                <w:color w:val="000000"/>
              </w:rPr>
            </w:pPr>
            <w:r w:rsidRPr="00E34240">
              <w:rPr>
                <w:color w:val="000000"/>
              </w:rPr>
              <w:t>93721</w:t>
            </w:r>
          </w:p>
        </w:tc>
        <w:tc>
          <w:tcPr>
            <w:tcW w:w="1390" w:type="dxa"/>
            <w:tcBorders>
              <w:top w:val="nil"/>
              <w:left w:val="nil"/>
              <w:bottom w:val="single" w:sz="4" w:space="0" w:color="auto"/>
              <w:right w:val="single" w:sz="4" w:space="0" w:color="auto"/>
            </w:tcBorders>
            <w:shd w:val="clear" w:color="auto" w:fill="auto"/>
            <w:vAlign w:val="center"/>
            <w:hideMark/>
          </w:tcPr>
          <w:p w14:paraId="307EA449"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63170C2C" w14:textId="77777777" w:rsidR="00E34240" w:rsidRPr="00E34240" w:rsidRDefault="00E34240" w:rsidP="00E34240">
            <w:pPr>
              <w:jc w:val="center"/>
              <w:rPr>
                <w:b/>
                <w:bCs/>
                <w:color w:val="000000"/>
              </w:rPr>
            </w:pPr>
          </w:p>
        </w:tc>
      </w:tr>
      <w:tr w:rsidR="00E34240" w:rsidRPr="00E34240" w14:paraId="0405A76F" w14:textId="063AD46C"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7271925" w14:textId="6A86CE54" w:rsidR="00E34240" w:rsidRPr="00E34240" w:rsidRDefault="00E34240" w:rsidP="00E34240">
            <w:pPr>
              <w:jc w:val="center"/>
              <w:rPr>
                <w:color w:val="000000"/>
              </w:rPr>
            </w:pPr>
            <w:r>
              <w:rPr>
                <w:color w:val="000000"/>
              </w:rPr>
              <w:t>19</w:t>
            </w:r>
          </w:p>
        </w:tc>
        <w:tc>
          <w:tcPr>
            <w:tcW w:w="460" w:type="dxa"/>
            <w:tcBorders>
              <w:top w:val="nil"/>
              <w:left w:val="nil"/>
              <w:bottom w:val="single" w:sz="4" w:space="0" w:color="auto"/>
              <w:right w:val="single" w:sz="4" w:space="0" w:color="auto"/>
            </w:tcBorders>
            <w:shd w:val="clear" w:color="auto" w:fill="auto"/>
            <w:vAlign w:val="center"/>
            <w:hideMark/>
          </w:tcPr>
          <w:p w14:paraId="61FC9F71" w14:textId="77777777" w:rsidR="00E34240" w:rsidRPr="00E34240" w:rsidRDefault="00E34240" w:rsidP="00E34240">
            <w:pPr>
              <w:jc w:val="center"/>
              <w:rPr>
                <w:color w:val="000000"/>
              </w:rPr>
            </w:pPr>
            <w:r w:rsidRPr="00E34240">
              <w:rPr>
                <w:color w:val="000000"/>
              </w:rPr>
              <w:t>11</w:t>
            </w:r>
          </w:p>
        </w:tc>
        <w:tc>
          <w:tcPr>
            <w:tcW w:w="816" w:type="dxa"/>
            <w:tcBorders>
              <w:top w:val="nil"/>
              <w:left w:val="nil"/>
              <w:bottom w:val="single" w:sz="4" w:space="0" w:color="auto"/>
              <w:right w:val="single" w:sz="4" w:space="0" w:color="auto"/>
            </w:tcBorders>
            <w:shd w:val="clear" w:color="auto" w:fill="auto"/>
            <w:vAlign w:val="center"/>
            <w:hideMark/>
          </w:tcPr>
          <w:p w14:paraId="337DADAF"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777CE12C" w14:textId="77777777" w:rsidR="00E34240" w:rsidRPr="00E34240" w:rsidRDefault="00E34240" w:rsidP="00E34240">
            <w:pPr>
              <w:jc w:val="center"/>
              <w:rPr>
                <w:color w:val="000000"/>
              </w:rPr>
            </w:pPr>
            <w:r w:rsidRPr="00E34240">
              <w:rPr>
                <w:color w:val="000000"/>
              </w:rPr>
              <w:t>Админ. Здание</w:t>
            </w:r>
          </w:p>
        </w:tc>
        <w:tc>
          <w:tcPr>
            <w:tcW w:w="1711" w:type="dxa"/>
            <w:tcBorders>
              <w:top w:val="nil"/>
              <w:left w:val="nil"/>
              <w:bottom w:val="single" w:sz="4" w:space="0" w:color="auto"/>
              <w:right w:val="single" w:sz="4" w:space="0" w:color="auto"/>
            </w:tcBorders>
            <w:shd w:val="clear" w:color="auto" w:fill="auto"/>
            <w:vAlign w:val="center"/>
            <w:hideMark/>
          </w:tcPr>
          <w:p w14:paraId="0CD74395"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39486280" w14:textId="77777777" w:rsidR="00E34240" w:rsidRPr="00E34240" w:rsidRDefault="00E34240" w:rsidP="00E34240">
            <w:pPr>
              <w:jc w:val="center"/>
              <w:rPr>
                <w:color w:val="000000"/>
              </w:rPr>
            </w:pPr>
            <w:r w:rsidRPr="00E34240">
              <w:rPr>
                <w:color w:val="000000"/>
              </w:rPr>
              <w:t>5эт. ПЗ</w:t>
            </w:r>
          </w:p>
        </w:tc>
        <w:tc>
          <w:tcPr>
            <w:tcW w:w="1095" w:type="dxa"/>
            <w:tcBorders>
              <w:top w:val="nil"/>
              <w:left w:val="nil"/>
              <w:bottom w:val="single" w:sz="4" w:space="0" w:color="auto"/>
              <w:right w:val="single" w:sz="4" w:space="0" w:color="auto"/>
            </w:tcBorders>
            <w:shd w:val="clear" w:color="auto" w:fill="auto"/>
            <w:vAlign w:val="center"/>
            <w:hideMark/>
          </w:tcPr>
          <w:p w14:paraId="28F7AB42" w14:textId="77777777" w:rsidR="00E34240" w:rsidRPr="00E34240" w:rsidRDefault="00E34240" w:rsidP="00E34240">
            <w:pPr>
              <w:jc w:val="center"/>
              <w:rPr>
                <w:color w:val="000000"/>
              </w:rPr>
            </w:pPr>
            <w:r w:rsidRPr="00E34240">
              <w:rPr>
                <w:color w:val="000000"/>
              </w:rPr>
              <w:t>82003</w:t>
            </w:r>
          </w:p>
        </w:tc>
        <w:tc>
          <w:tcPr>
            <w:tcW w:w="960" w:type="dxa"/>
            <w:tcBorders>
              <w:top w:val="nil"/>
              <w:left w:val="nil"/>
              <w:bottom w:val="single" w:sz="4" w:space="0" w:color="auto"/>
              <w:right w:val="single" w:sz="4" w:space="0" w:color="auto"/>
            </w:tcBorders>
            <w:shd w:val="clear" w:color="auto" w:fill="auto"/>
            <w:vAlign w:val="center"/>
            <w:hideMark/>
          </w:tcPr>
          <w:p w14:paraId="4071C5E3" w14:textId="77777777" w:rsidR="00E34240" w:rsidRPr="00E34240" w:rsidRDefault="00E34240" w:rsidP="00E34240">
            <w:pPr>
              <w:jc w:val="center"/>
              <w:rPr>
                <w:color w:val="000000"/>
              </w:rPr>
            </w:pPr>
            <w:r w:rsidRPr="00E34240">
              <w:rPr>
                <w:color w:val="000000"/>
              </w:rPr>
              <w:t>82003</w:t>
            </w:r>
          </w:p>
        </w:tc>
        <w:tc>
          <w:tcPr>
            <w:tcW w:w="1390" w:type="dxa"/>
            <w:tcBorders>
              <w:top w:val="nil"/>
              <w:left w:val="nil"/>
              <w:bottom w:val="single" w:sz="4" w:space="0" w:color="auto"/>
              <w:right w:val="single" w:sz="4" w:space="0" w:color="auto"/>
            </w:tcBorders>
            <w:shd w:val="clear" w:color="auto" w:fill="auto"/>
            <w:vAlign w:val="center"/>
            <w:hideMark/>
          </w:tcPr>
          <w:p w14:paraId="67C1772B"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19F3DDF2" w14:textId="77777777" w:rsidR="00E34240" w:rsidRPr="00E34240" w:rsidRDefault="00E34240" w:rsidP="00E34240">
            <w:pPr>
              <w:jc w:val="center"/>
              <w:rPr>
                <w:b/>
                <w:bCs/>
                <w:color w:val="000000"/>
              </w:rPr>
            </w:pPr>
          </w:p>
        </w:tc>
      </w:tr>
      <w:tr w:rsidR="00E34240" w:rsidRPr="00E34240" w14:paraId="436D2808" w14:textId="3B9654EC" w:rsidTr="00E34240">
        <w:trPr>
          <w:trHeight w:val="51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7F4F5A2" w14:textId="1B13071D" w:rsidR="00E34240" w:rsidRPr="00E34240" w:rsidRDefault="00E34240" w:rsidP="00E34240">
            <w:pPr>
              <w:jc w:val="center"/>
              <w:rPr>
                <w:color w:val="000000"/>
              </w:rPr>
            </w:pPr>
            <w:r w:rsidRPr="00E34240">
              <w:rPr>
                <w:color w:val="000000"/>
              </w:rPr>
              <w:t>2</w:t>
            </w:r>
            <w:r>
              <w:rPr>
                <w:color w:val="000000"/>
              </w:rPr>
              <w:t>0</w:t>
            </w:r>
          </w:p>
        </w:tc>
        <w:tc>
          <w:tcPr>
            <w:tcW w:w="460" w:type="dxa"/>
            <w:tcBorders>
              <w:top w:val="nil"/>
              <w:left w:val="nil"/>
              <w:bottom w:val="single" w:sz="4" w:space="0" w:color="auto"/>
              <w:right w:val="single" w:sz="4" w:space="0" w:color="auto"/>
            </w:tcBorders>
            <w:shd w:val="clear" w:color="auto" w:fill="auto"/>
            <w:vAlign w:val="center"/>
            <w:hideMark/>
          </w:tcPr>
          <w:p w14:paraId="3B803D6A" w14:textId="77777777" w:rsidR="00E34240" w:rsidRPr="00E34240" w:rsidRDefault="00E34240" w:rsidP="00E34240">
            <w:pPr>
              <w:jc w:val="center"/>
              <w:rPr>
                <w:color w:val="000000"/>
              </w:rPr>
            </w:pPr>
            <w:r w:rsidRPr="00E34240">
              <w:rPr>
                <w:color w:val="000000"/>
              </w:rPr>
              <w:t>11</w:t>
            </w:r>
          </w:p>
        </w:tc>
        <w:tc>
          <w:tcPr>
            <w:tcW w:w="816" w:type="dxa"/>
            <w:tcBorders>
              <w:top w:val="nil"/>
              <w:left w:val="nil"/>
              <w:bottom w:val="single" w:sz="4" w:space="0" w:color="auto"/>
              <w:right w:val="single" w:sz="4" w:space="0" w:color="auto"/>
            </w:tcBorders>
            <w:shd w:val="clear" w:color="auto" w:fill="auto"/>
            <w:vAlign w:val="center"/>
            <w:hideMark/>
          </w:tcPr>
          <w:p w14:paraId="41C0E51F" w14:textId="77777777" w:rsidR="00E34240" w:rsidRPr="00E34240" w:rsidRDefault="00E34240" w:rsidP="00E34240">
            <w:pPr>
              <w:jc w:val="center"/>
              <w:rPr>
                <w:color w:val="000000"/>
              </w:rPr>
            </w:pPr>
            <w:r w:rsidRPr="00E34240">
              <w:rPr>
                <w:color w:val="000000"/>
              </w:rPr>
              <w:t>АУ</w:t>
            </w:r>
          </w:p>
        </w:tc>
        <w:tc>
          <w:tcPr>
            <w:tcW w:w="1559" w:type="dxa"/>
            <w:tcBorders>
              <w:top w:val="nil"/>
              <w:left w:val="nil"/>
              <w:bottom w:val="single" w:sz="4" w:space="0" w:color="auto"/>
              <w:right w:val="single" w:sz="4" w:space="0" w:color="auto"/>
            </w:tcBorders>
            <w:shd w:val="clear" w:color="auto" w:fill="auto"/>
            <w:vAlign w:val="center"/>
            <w:hideMark/>
          </w:tcPr>
          <w:p w14:paraId="2022B965" w14:textId="77777777" w:rsidR="00E34240" w:rsidRPr="00E34240" w:rsidRDefault="00E34240" w:rsidP="00E34240">
            <w:pPr>
              <w:jc w:val="center"/>
              <w:rPr>
                <w:color w:val="000000"/>
              </w:rPr>
            </w:pPr>
            <w:r w:rsidRPr="00E34240">
              <w:rPr>
                <w:color w:val="000000"/>
              </w:rPr>
              <w:t>Админ. Здание</w:t>
            </w:r>
          </w:p>
        </w:tc>
        <w:tc>
          <w:tcPr>
            <w:tcW w:w="1711" w:type="dxa"/>
            <w:tcBorders>
              <w:top w:val="nil"/>
              <w:left w:val="nil"/>
              <w:bottom w:val="single" w:sz="4" w:space="0" w:color="auto"/>
              <w:right w:val="single" w:sz="4" w:space="0" w:color="auto"/>
            </w:tcBorders>
            <w:shd w:val="clear" w:color="auto" w:fill="auto"/>
            <w:vAlign w:val="center"/>
            <w:hideMark/>
          </w:tcPr>
          <w:p w14:paraId="6F2F1714"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nil"/>
              <w:left w:val="nil"/>
              <w:bottom w:val="single" w:sz="4" w:space="0" w:color="auto"/>
              <w:right w:val="single" w:sz="4" w:space="0" w:color="auto"/>
            </w:tcBorders>
            <w:shd w:val="clear" w:color="auto" w:fill="auto"/>
            <w:vAlign w:val="center"/>
            <w:hideMark/>
          </w:tcPr>
          <w:p w14:paraId="7C954DBA" w14:textId="77777777" w:rsidR="00E34240" w:rsidRPr="00E34240" w:rsidRDefault="00E34240" w:rsidP="00E34240">
            <w:pPr>
              <w:jc w:val="center"/>
              <w:rPr>
                <w:color w:val="000000"/>
              </w:rPr>
            </w:pPr>
            <w:r w:rsidRPr="00E34240">
              <w:rPr>
                <w:color w:val="000000"/>
              </w:rPr>
              <w:t>5эт. ПЗ</w:t>
            </w:r>
          </w:p>
        </w:tc>
        <w:tc>
          <w:tcPr>
            <w:tcW w:w="1095" w:type="dxa"/>
            <w:tcBorders>
              <w:top w:val="nil"/>
              <w:left w:val="nil"/>
              <w:bottom w:val="single" w:sz="4" w:space="0" w:color="auto"/>
              <w:right w:val="single" w:sz="4" w:space="0" w:color="auto"/>
            </w:tcBorders>
            <w:shd w:val="clear" w:color="auto" w:fill="auto"/>
            <w:vAlign w:val="center"/>
            <w:hideMark/>
          </w:tcPr>
          <w:p w14:paraId="06D3D554" w14:textId="77777777" w:rsidR="00E34240" w:rsidRPr="00E34240" w:rsidRDefault="00E34240" w:rsidP="00E34240">
            <w:pPr>
              <w:jc w:val="center"/>
              <w:rPr>
                <w:color w:val="000000"/>
              </w:rPr>
            </w:pPr>
            <w:r w:rsidRPr="00E34240">
              <w:rPr>
                <w:color w:val="000000"/>
              </w:rPr>
              <w:t>1140001</w:t>
            </w:r>
          </w:p>
        </w:tc>
        <w:tc>
          <w:tcPr>
            <w:tcW w:w="960" w:type="dxa"/>
            <w:tcBorders>
              <w:top w:val="nil"/>
              <w:left w:val="nil"/>
              <w:bottom w:val="single" w:sz="4" w:space="0" w:color="auto"/>
              <w:right w:val="single" w:sz="4" w:space="0" w:color="auto"/>
            </w:tcBorders>
            <w:shd w:val="clear" w:color="auto" w:fill="auto"/>
            <w:vAlign w:val="center"/>
            <w:hideMark/>
          </w:tcPr>
          <w:p w14:paraId="07ABBBA1" w14:textId="77777777" w:rsidR="00E34240" w:rsidRPr="00E34240" w:rsidRDefault="00E34240" w:rsidP="00E34240">
            <w:pPr>
              <w:jc w:val="center"/>
              <w:rPr>
                <w:color w:val="000000"/>
              </w:rPr>
            </w:pPr>
            <w:r w:rsidRPr="00E34240">
              <w:rPr>
                <w:color w:val="000000"/>
              </w:rPr>
              <w:t>93722</w:t>
            </w:r>
          </w:p>
        </w:tc>
        <w:tc>
          <w:tcPr>
            <w:tcW w:w="1390" w:type="dxa"/>
            <w:tcBorders>
              <w:top w:val="nil"/>
              <w:left w:val="nil"/>
              <w:bottom w:val="single" w:sz="4" w:space="0" w:color="auto"/>
              <w:right w:val="single" w:sz="4" w:space="0" w:color="auto"/>
            </w:tcBorders>
            <w:shd w:val="clear" w:color="auto" w:fill="auto"/>
            <w:vAlign w:val="center"/>
            <w:hideMark/>
          </w:tcPr>
          <w:p w14:paraId="6249C73C" w14:textId="77777777" w:rsidR="00E34240" w:rsidRPr="00E34240" w:rsidRDefault="00E34240" w:rsidP="00E34240">
            <w:pPr>
              <w:jc w:val="center"/>
              <w:rPr>
                <w:b/>
                <w:bCs/>
                <w:color w:val="000000"/>
              </w:rPr>
            </w:pPr>
            <w:r w:rsidRPr="00E34240">
              <w:rPr>
                <w:b/>
                <w:bCs/>
                <w:color w:val="000000"/>
              </w:rPr>
              <w:t>15 090,00</w:t>
            </w:r>
          </w:p>
        </w:tc>
        <w:tc>
          <w:tcPr>
            <w:tcW w:w="1162" w:type="dxa"/>
            <w:tcBorders>
              <w:top w:val="nil"/>
              <w:left w:val="nil"/>
              <w:bottom w:val="single" w:sz="4" w:space="0" w:color="auto"/>
              <w:right w:val="single" w:sz="4" w:space="0" w:color="auto"/>
            </w:tcBorders>
            <w:vAlign w:val="center"/>
          </w:tcPr>
          <w:p w14:paraId="1144AA91" w14:textId="77777777" w:rsidR="00E34240" w:rsidRPr="00E34240" w:rsidRDefault="00E34240" w:rsidP="00E34240">
            <w:pPr>
              <w:jc w:val="center"/>
              <w:rPr>
                <w:b/>
                <w:bCs/>
                <w:color w:val="000000"/>
              </w:rPr>
            </w:pPr>
          </w:p>
        </w:tc>
      </w:tr>
      <w:tr w:rsidR="00E34240" w:rsidRPr="00E34240" w14:paraId="38804123" w14:textId="1250456F" w:rsidTr="00E34240">
        <w:trPr>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58F93" w14:textId="01D120DB" w:rsidR="00E34240" w:rsidRPr="00E34240" w:rsidRDefault="00E34240" w:rsidP="00E34240">
            <w:pPr>
              <w:jc w:val="center"/>
              <w:rPr>
                <w:color w:val="000000"/>
              </w:rPr>
            </w:pPr>
            <w:r w:rsidRPr="00E34240">
              <w:rPr>
                <w:color w:val="000000"/>
              </w:rPr>
              <w:t>2</w:t>
            </w:r>
            <w:r>
              <w:rPr>
                <w:color w:val="000000"/>
              </w:rPr>
              <w:t>1</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1DDFB" w14:textId="77777777" w:rsidR="00E34240" w:rsidRPr="00E34240" w:rsidRDefault="00E34240" w:rsidP="00E34240">
            <w:pPr>
              <w:jc w:val="center"/>
              <w:rPr>
                <w:color w:val="000000"/>
              </w:rPr>
            </w:pPr>
            <w:r w:rsidRPr="00E34240">
              <w:rPr>
                <w:color w:val="000000"/>
              </w:rPr>
              <w:t>11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DCF63" w14:textId="77777777" w:rsidR="00E34240" w:rsidRPr="00E34240" w:rsidRDefault="00E34240" w:rsidP="00E34240">
            <w:pPr>
              <w:jc w:val="center"/>
              <w:rPr>
                <w:color w:val="000000"/>
              </w:rPr>
            </w:pPr>
            <w:r w:rsidRPr="00E34240">
              <w:rPr>
                <w:color w:val="000000"/>
              </w:rPr>
              <w:t>АУ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9BD57" w14:textId="77777777" w:rsidR="00E34240" w:rsidRPr="00E34240" w:rsidRDefault="00E34240" w:rsidP="00E34240">
            <w:pPr>
              <w:jc w:val="center"/>
              <w:rPr>
                <w:color w:val="000000"/>
              </w:rPr>
            </w:pPr>
            <w:r w:rsidRPr="00E34240">
              <w:rPr>
                <w:color w:val="000000"/>
              </w:rPr>
              <w:t>Админ. Здание</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18B2C" w14:textId="77777777" w:rsidR="00E34240" w:rsidRPr="00E34240" w:rsidRDefault="00E34240" w:rsidP="00E34240">
            <w:pPr>
              <w:jc w:val="center"/>
              <w:rPr>
                <w:color w:val="000000"/>
              </w:rPr>
            </w:pPr>
            <w:proofErr w:type="gramStart"/>
            <w:r w:rsidRPr="00E34240">
              <w:rPr>
                <w:color w:val="000000"/>
              </w:rPr>
              <w:t>ул. Складочная 1а</w:t>
            </w:r>
            <w:proofErr w:type="gramEnd"/>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E548" w14:textId="77777777" w:rsidR="00E34240" w:rsidRPr="00E34240" w:rsidRDefault="00E34240" w:rsidP="00E34240">
            <w:pPr>
              <w:jc w:val="center"/>
              <w:rPr>
                <w:color w:val="000000"/>
              </w:rPr>
            </w:pPr>
            <w:r w:rsidRPr="00E34240">
              <w:rPr>
                <w:color w:val="000000"/>
              </w:rPr>
              <w:t>5эт. ПЗ</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CF43E" w14:textId="77777777" w:rsidR="00E34240" w:rsidRPr="00E34240" w:rsidRDefault="00E34240" w:rsidP="00E34240">
            <w:pPr>
              <w:jc w:val="center"/>
              <w:rPr>
                <w:color w:val="000000"/>
              </w:rPr>
            </w:pPr>
            <w:r w:rsidRPr="00E34240">
              <w:rPr>
                <w:color w:val="000000"/>
              </w:rPr>
              <w:t>000129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2B662" w14:textId="77777777" w:rsidR="00E34240" w:rsidRPr="00E34240" w:rsidRDefault="00E34240" w:rsidP="00E34240">
            <w:pPr>
              <w:jc w:val="center"/>
              <w:rPr>
                <w:color w:val="000000"/>
              </w:rPr>
            </w:pPr>
            <w:r w:rsidRPr="00E34240">
              <w:rPr>
                <w:color w:val="000000"/>
              </w:rPr>
              <w:t>82004</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B887F" w14:textId="77777777" w:rsidR="00E34240" w:rsidRPr="00E34240" w:rsidRDefault="00E34240" w:rsidP="00E34240">
            <w:pPr>
              <w:jc w:val="center"/>
              <w:rPr>
                <w:b/>
                <w:bCs/>
                <w:color w:val="000000"/>
              </w:rPr>
            </w:pPr>
            <w:r w:rsidRPr="00E34240">
              <w:rPr>
                <w:b/>
                <w:bCs/>
                <w:color w:val="000000"/>
              </w:rPr>
              <w:t>15 090,00</w:t>
            </w:r>
          </w:p>
        </w:tc>
        <w:tc>
          <w:tcPr>
            <w:tcW w:w="1162" w:type="dxa"/>
            <w:tcBorders>
              <w:top w:val="single" w:sz="4" w:space="0" w:color="auto"/>
              <w:left w:val="single" w:sz="4" w:space="0" w:color="auto"/>
              <w:bottom w:val="single" w:sz="4" w:space="0" w:color="auto"/>
              <w:right w:val="single" w:sz="4" w:space="0" w:color="auto"/>
            </w:tcBorders>
            <w:vAlign w:val="center"/>
          </w:tcPr>
          <w:p w14:paraId="2C84751D" w14:textId="77777777" w:rsidR="00E34240" w:rsidRPr="00E34240" w:rsidRDefault="00E34240" w:rsidP="00E34240">
            <w:pPr>
              <w:jc w:val="center"/>
              <w:rPr>
                <w:b/>
                <w:bCs/>
                <w:color w:val="000000"/>
              </w:rPr>
            </w:pPr>
          </w:p>
        </w:tc>
      </w:tr>
      <w:tr w:rsidR="00E34240" w:rsidRPr="00E34240" w14:paraId="2D2B4390" w14:textId="77777777" w:rsidTr="00E34240">
        <w:trPr>
          <w:trHeight w:val="402"/>
        </w:trPr>
        <w:tc>
          <w:tcPr>
            <w:tcW w:w="98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557A1F" w14:textId="6BD8C08D" w:rsidR="00E34240" w:rsidRPr="00E34240" w:rsidRDefault="00E34240" w:rsidP="00E34240">
            <w:pPr>
              <w:jc w:val="right"/>
              <w:rPr>
                <w:b/>
                <w:bCs/>
                <w:color w:val="000000"/>
              </w:rPr>
            </w:pPr>
            <w:r>
              <w:rPr>
                <w:b/>
                <w:bCs/>
                <w:color w:val="000000"/>
              </w:rPr>
              <w:t>ИТОГО</w:t>
            </w:r>
          </w:p>
        </w:tc>
        <w:tc>
          <w:tcPr>
            <w:tcW w:w="1162" w:type="dxa"/>
            <w:tcBorders>
              <w:top w:val="single" w:sz="4" w:space="0" w:color="auto"/>
              <w:left w:val="single" w:sz="4" w:space="0" w:color="auto"/>
              <w:bottom w:val="single" w:sz="4" w:space="0" w:color="auto"/>
              <w:right w:val="single" w:sz="4" w:space="0" w:color="auto"/>
            </w:tcBorders>
            <w:vAlign w:val="center"/>
          </w:tcPr>
          <w:p w14:paraId="523A99CE" w14:textId="77777777" w:rsidR="00E34240" w:rsidRPr="00E34240" w:rsidRDefault="00E34240" w:rsidP="00E34240">
            <w:pPr>
              <w:jc w:val="center"/>
              <w:rPr>
                <w:b/>
                <w:bCs/>
                <w:color w:val="000000"/>
              </w:rPr>
            </w:pPr>
          </w:p>
        </w:tc>
      </w:tr>
    </w:tbl>
    <w:p w14:paraId="79F5AB2E" w14:textId="77777777" w:rsidR="0014472B" w:rsidRPr="00BA3C88" w:rsidRDefault="0014472B" w:rsidP="0014472B">
      <w:pPr>
        <w:jc w:val="center"/>
        <w:rPr>
          <w:i/>
        </w:rPr>
      </w:pPr>
    </w:p>
    <w:tbl>
      <w:tblPr>
        <w:tblpPr w:leftFromText="180" w:rightFromText="180" w:vertAnchor="text" w:horzAnchor="margin" w:tblpY="7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E34240" w:rsidRPr="00BA3C88" w14:paraId="38F646B6" w14:textId="77777777" w:rsidTr="00E34240">
        <w:trPr>
          <w:trHeight w:val="278"/>
        </w:trPr>
        <w:tc>
          <w:tcPr>
            <w:tcW w:w="4253" w:type="dxa"/>
            <w:tcBorders>
              <w:top w:val="nil"/>
              <w:left w:val="nil"/>
              <w:bottom w:val="nil"/>
              <w:right w:val="nil"/>
            </w:tcBorders>
            <w:vAlign w:val="bottom"/>
          </w:tcPr>
          <w:p w14:paraId="7C0E254D" w14:textId="77777777" w:rsidR="00E34240" w:rsidRPr="00BA3C88" w:rsidRDefault="00E34240" w:rsidP="00E34240">
            <w:pPr>
              <w:widowControl w:val="0"/>
            </w:pPr>
          </w:p>
          <w:p w14:paraId="45B9FE66" w14:textId="77777777" w:rsidR="00E34240" w:rsidRPr="00BA3C88" w:rsidRDefault="00E34240" w:rsidP="00E34240">
            <w:pPr>
              <w:widowControl w:val="0"/>
              <w:ind w:left="-94"/>
              <w:jc w:val="center"/>
            </w:pPr>
            <w:r w:rsidRPr="00BA3C88">
              <w:t>__________________________________/</w:t>
            </w:r>
          </w:p>
        </w:tc>
        <w:tc>
          <w:tcPr>
            <w:tcW w:w="3260" w:type="dxa"/>
            <w:tcBorders>
              <w:top w:val="nil"/>
              <w:left w:val="nil"/>
              <w:bottom w:val="nil"/>
              <w:right w:val="nil"/>
            </w:tcBorders>
            <w:vAlign w:val="bottom"/>
          </w:tcPr>
          <w:p w14:paraId="0B61599D" w14:textId="77777777" w:rsidR="00E34240" w:rsidRPr="00BA3C88" w:rsidRDefault="00E34240" w:rsidP="00E34240">
            <w:pPr>
              <w:widowControl w:val="0"/>
            </w:pPr>
          </w:p>
          <w:p w14:paraId="30B7853F" w14:textId="77777777" w:rsidR="00E34240" w:rsidRPr="00BA3C88" w:rsidRDefault="00E34240" w:rsidP="00E34240">
            <w:pPr>
              <w:widowControl w:val="0"/>
            </w:pPr>
            <w:r w:rsidRPr="00BA3C88">
              <w:t>_____________/</w:t>
            </w:r>
          </w:p>
        </w:tc>
        <w:tc>
          <w:tcPr>
            <w:tcW w:w="1843" w:type="dxa"/>
            <w:tcBorders>
              <w:top w:val="nil"/>
              <w:left w:val="nil"/>
              <w:bottom w:val="nil"/>
              <w:right w:val="nil"/>
            </w:tcBorders>
            <w:vAlign w:val="bottom"/>
          </w:tcPr>
          <w:p w14:paraId="0B7F97FC" w14:textId="77777777" w:rsidR="00E34240" w:rsidRPr="00BA3C88" w:rsidRDefault="00E34240" w:rsidP="00E34240">
            <w:pPr>
              <w:widowControl w:val="0"/>
            </w:pPr>
            <w:r w:rsidRPr="00BA3C88">
              <w:t>_____________/</w:t>
            </w:r>
          </w:p>
        </w:tc>
      </w:tr>
      <w:tr w:rsidR="00E34240" w:rsidRPr="00BA3C88" w14:paraId="0F64D5B1" w14:textId="77777777" w:rsidTr="00E34240">
        <w:trPr>
          <w:trHeight w:val="278"/>
        </w:trPr>
        <w:tc>
          <w:tcPr>
            <w:tcW w:w="4253" w:type="dxa"/>
            <w:tcBorders>
              <w:top w:val="nil"/>
              <w:left w:val="nil"/>
              <w:bottom w:val="nil"/>
              <w:right w:val="nil"/>
            </w:tcBorders>
            <w:vAlign w:val="bottom"/>
          </w:tcPr>
          <w:p w14:paraId="5B037561" w14:textId="77777777" w:rsidR="00E34240" w:rsidRPr="00BA3C88" w:rsidRDefault="00E34240" w:rsidP="00E34240">
            <w:pPr>
              <w:widowControl w:val="0"/>
            </w:pPr>
          </w:p>
          <w:p w14:paraId="2EBAEC19" w14:textId="77777777" w:rsidR="00E34240" w:rsidRPr="00BA3C88" w:rsidRDefault="00E34240" w:rsidP="00E34240">
            <w:pPr>
              <w:widowControl w:val="0"/>
            </w:pPr>
          </w:p>
        </w:tc>
        <w:tc>
          <w:tcPr>
            <w:tcW w:w="3260" w:type="dxa"/>
            <w:tcBorders>
              <w:top w:val="nil"/>
              <w:left w:val="nil"/>
              <w:bottom w:val="nil"/>
              <w:right w:val="nil"/>
            </w:tcBorders>
            <w:vAlign w:val="bottom"/>
          </w:tcPr>
          <w:p w14:paraId="54003719" w14:textId="77777777" w:rsidR="00E34240" w:rsidRPr="00BA3C88" w:rsidRDefault="00E34240" w:rsidP="00E34240">
            <w:pPr>
              <w:widowControl w:val="0"/>
            </w:pPr>
          </w:p>
        </w:tc>
        <w:tc>
          <w:tcPr>
            <w:tcW w:w="1843" w:type="dxa"/>
            <w:tcBorders>
              <w:top w:val="nil"/>
              <w:left w:val="nil"/>
              <w:bottom w:val="nil"/>
              <w:right w:val="nil"/>
            </w:tcBorders>
            <w:vAlign w:val="bottom"/>
          </w:tcPr>
          <w:p w14:paraId="274EA6E1" w14:textId="77777777" w:rsidR="00E34240" w:rsidRPr="00BA3C88" w:rsidRDefault="00E34240" w:rsidP="00E34240">
            <w:pPr>
              <w:widowControl w:val="0"/>
            </w:pPr>
          </w:p>
        </w:tc>
      </w:tr>
      <w:tr w:rsidR="00E34240" w:rsidRPr="00BA3C88" w14:paraId="67CD2171" w14:textId="77777777" w:rsidTr="00E34240">
        <w:trPr>
          <w:trHeight w:val="197"/>
        </w:trPr>
        <w:tc>
          <w:tcPr>
            <w:tcW w:w="4253" w:type="dxa"/>
            <w:tcBorders>
              <w:top w:val="nil"/>
              <w:left w:val="nil"/>
              <w:bottom w:val="nil"/>
              <w:right w:val="nil"/>
            </w:tcBorders>
          </w:tcPr>
          <w:p w14:paraId="2A669383" w14:textId="77777777" w:rsidR="00E34240" w:rsidRPr="00BA3C88" w:rsidRDefault="00E34240" w:rsidP="00E34240">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3C35C283" w14:textId="77777777" w:rsidR="00E34240" w:rsidRPr="00BA3C88" w:rsidRDefault="00E34240" w:rsidP="00E34240">
            <w:pPr>
              <w:widowControl w:val="0"/>
              <w:rPr>
                <w:i/>
                <w:sz w:val="18"/>
                <w:szCs w:val="18"/>
              </w:rPr>
            </w:pPr>
            <w:r w:rsidRPr="00BA3C88">
              <w:rPr>
                <w:i/>
                <w:sz w:val="18"/>
                <w:szCs w:val="18"/>
              </w:rPr>
              <w:t xml:space="preserve">(подпись) </w:t>
            </w:r>
          </w:p>
          <w:p w14:paraId="7573DEB9" w14:textId="77777777" w:rsidR="00E34240" w:rsidRPr="00BA3C88" w:rsidRDefault="00E34240" w:rsidP="00E34240">
            <w:pPr>
              <w:widowControl w:val="0"/>
              <w:rPr>
                <w:i/>
                <w:sz w:val="18"/>
                <w:szCs w:val="18"/>
              </w:rPr>
            </w:pPr>
            <w:proofErr w:type="spellStart"/>
            <w:r w:rsidRPr="00BA3C88">
              <w:rPr>
                <w:sz w:val="18"/>
                <w:szCs w:val="18"/>
              </w:rPr>
              <w:t>м.п</w:t>
            </w:r>
            <w:proofErr w:type="spellEnd"/>
            <w:r w:rsidRPr="00BA3C88">
              <w:rPr>
                <w:sz w:val="18"/>
                <w:szCs w:val="18"/>
              </w:rPr>
              <w:t>.</w:t>
            </w:r>
            <w:r w:rsidRPr="00BA3C88">
              <w:rPr>
                <w:sz w:val="24"/>
                <w:szCs w:val="24"/>
              </w:rPr>
              <w:t xml:space="preserve"> </w:t>
            </w:r>
            <w:r w:rsidRPr="00BA3C88">
              <w:rPr>
                <w:sz w:val="18"/>
                <w:szCs w:val="18"/>
              </w:rPr>
              <w:t>(при наличии печати)</w:t>
            </w:r>
          </w:p>
        </w:tc>
        <w:tc>
          <w:tcPr>
            <w:tcW w:w="1843" w:type="dxa"/>
            <w:tcBorders>
              <w:top w:val="nil"/>
              <w:left w:val="nil"/>
              <w:bottom w:val="nil"/>
              <w:right w:val="nil"/>
            </w:tcBorders>
          </w:tcPr>
          <w:p w14:paraId="793455D1" w14:textId="77777777" w:rsidR="00E34240" w:rsidRPr="00BA3C88" w:rsidRDefault="00E34240" w:rsidP="00E34240">
            <w:pPr>
              <w:widowControl w:val="0"/>
              <w:rPr>
                <w:i/>
                <w:sz w:val="18"/>
                <w:szCs w:val="18"/>
              </w:rPr>
            </w:pPr>
            <w:r w:rsidRPr="00BA3C88">
              <w:rPr>
                <w:i/>
                <w:sz w:val="18"/>
                <w:szCs w:val="18"/>
              </w:rPr>
              <w:t>(Фамилия и инициалы)</w:t>
            </w:r>
          </w:p>
        </w:tc>
      </w:tr>
    </w:tbl>
    <w:p w14:paraId="60B4F59A" w14:textId="77777777" w:rsidR="0014472B" w:rsidRPr="00BA3C88" w:rsidRDefault="0014472B" w:rsidP="0014472B">
      <w:pPr>
        <w:jc w:val="center"/>
      </w:pPr>
    </w:p>
    <w:p w14:paraId="193EF262" w14:textId="77777777" w:rsidR="0014472B" w:rsidRPr="00BA3C88" w:rsidRDefault="0014472B" w:rsidP="0014472B">
      <w:pPr>
        <w:jc w:val="center"/>
      </w:pPr>
    </w:p>
    <w:p w14:paraId="1EE5607C" w14:textId="77777777" w:rsidR="0014472B" w:rsidRPr="00BA3C88" w:rsidRDefault="0014472B" w:rsidP="0014472B">
      <w:pPr>
        <w:tabs>
          <w:tab w:val="left" w:pos="2212"/>
        </w:tabs>
        <w:ind w:left="2211" w:hanging="2211"/>
        <w:jc w:val="right"/>
        <w:rPr>
          <w:b/>
          <w:bCs/>
          <w:sz w:val="18"/>
          <w:szCs w:val="18"/>
        </w:rPr>
      </w:pPr>
    </w:p>
    <w:p w14:paraId="62908181" w14:textId="77777777" w:rsidR="0014472B" w:rsidRPr="00BA3C88" w:rsidRDefault="0014472B" w:rsidP="00345750">
      <w:pPr>
        <w:tabs>
          <w:tab w:val="left" w:pos="2212"/>
        </w:tabs>
        <w:rPr>
          <w:b/>
          <w:bCs/>
          <w:sz w:val="18"/>
          <w:szCs w:val="18"/>
        </w:rPr>
      </w:pPr>
    </w:p>
    <w:p w14:paraId="27133B0B" w14:textId="77777777" w:rsidR="0014472B" w:rsidRPr="00BA3C88" w:rsidRDefault="0014472B" w:rsidP="0014472B">
      <w:pPr>
        <w:pStyle w:val="20"/>
        <w:numPr>
          <w:ilvl w:val="0"/>
          <w:numId w:val="0"/>
        </w:numPr>
      </w:pPr>
      <w:r w:rsidRPr="00BA3C88">
        <w:br w:type="page"/>
      </w: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6"/>
      <w:bookmarkEnd w:id="277"/>
      <w:bookmarkEnd w:id="278"/>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9" w:name="_Toc395169952"/>
      <w:bookmarkStart w:id="280" w:name="_Ref399149962"/>
      <w:bookmarkStart w:id="281" w:name="_Toc430335276"/>
      <w:r w:rsidRPr="00397524">
        <w:rPr>
          <w:szCs w:val="28"/>
        </w:rPr>
        <w:lastRenderedPageBreak/>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83" w:name="_Toc395169953"/>
      <w:bookmarkStart w:id="284" w:name="_Toc430335277"/>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6" w:name="_Toc395169954"/>
      <w:bookmarkStart w:id="287" w:name="_Toc430335278"/>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3" w:name="_Toc395169956"/>
      <w:bookmarkStart w:id="294" w:name="_Toc430335280"/>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6" w:name="_Toc395169957"/>
      <w:bookmarkStart w:id="297" w:name="_Toc430335281"/>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9" w:name="_Toc395169958"/>
      <w:bookmarkStart w:id="300" w:name="_Toc430335282"/>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2"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3"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7"/>
      </w:r>
      <w:bookmarkEnd w:id="302"/>
      <w:bookmarkEnd w:id="303"/>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5"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6" w:name="_Toc430335284"/>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8"/>
      </w:r>
      <w:bookmarkEnd w:id="306"/>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247AAA5D" w14:textId="77777777" w:rsidR="00E95BE3" w:rsidRPr="00F75737" w:rsidRDefault="00F75737" w:rsidP="000F6106">
      <w:pPr>
        <w:pStyle w:val="20"/>
        <w:numPr>
          <w:ilvl w:val="0"/>
          <w:numId w:val="0"/>
        </w:numPr>
        <w:jc w:val="left"/>
        <w:outlineLvl w:val="1"/>
        <w:rPr>
          <w:b w:val="0"/>
          <w:szCs w:val="28"/>
        </w:rPr>
      </w:pPr>
      <w:bookmarkStart w:id="317"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9"/>
      <w:bookmarkEnd w:id="320"/>
      <w:bookmarkEnd w:id="321"/>
      <w:bookmarkEnd w:id="322"/>
      <w:bookmarkEnd w:id="323"/>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5" w:name="_Toc430335286"/>
      <w:bookmarkEnd w:id="31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3"/>
    <w:bookmarkEnd w:id="314"/>
    <w:bookmarkEnd w:id="315"/>
    <w:bookmarkEnd w:id="316"/>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5"/>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7" w:name="_Toc395169962"/>
      <w:bookmarkStart w:id="328"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0"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1"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1" w:name="Par36"/>
            <w:bookmarkEnd w:id="341"/>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2" w:name="Par56"/>
            <w:bookmarkEnd w:id="342"/>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3" w:name="Par63"/>
            <w:bookmarkEnd w:id="343"/>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4" w:name="Par78"/>
            <w:bookmarkEnd w:id="344"/>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5" w:name="Par107"/>
      <w:bookmarkEnd w:id="345"/>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6" w:name="Par108"/>
      <w:bookmarkEnd w:id="346"/>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47" w:name="_Toc395169964"/>
      <w:bookmarkStart w:id="348" w:name="_Toc430335290"/>
      <w:bookmarkEnd w:id="334"/>
      <w:bookmarkEnd w:id="335"/>
      <w:bookmarkEnd w:id="336"/>
      <w:bookmarkEnd w:id="337"/>
      <w:bookmarkEnd w:id="338"/>
      <w:bookmarkEnd w:id="339"/>
      <w:bookmarkEnd w:id="340"/>
      <w:r w:rsidRPr="00397524">
        <w:rPr>
          <w:b w:val="0"/>
          <w:sz w:val="24"/>
        </w:rPr>
        <w:lastRenderedPageBreak/>
        <w:t>Приложение 1</w:t>
      </w:r>
      <w:bookmarkEnd w:id="347"/>
      <w:bookmarkEnd w:id="348"/>
      <w:r w:rsidRPr="00397524">
        <w:rPr>
          <w:b w:val="0"/>
          <w:sz w:val="24"/>
        </w:rPr>
        <w:t xml:space="preserve"> </w:t>
      </w:r>
    </w:p>
    <w:p w14:paraId="75D4BA53" w14:textId="768F62C5"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r>
      <w:r w:rsidR="00FB442E" w:rsidRPr="001E7693">
        <w:rPr>
          <w:rFonts w:ascii="Times New Roman" w:eastAsia="Times New Roman" w:hAnsi="Times New Roman"/>
          <w:sz w:val="24"/>
          <w:szCs w:val="20"/>
          <w:lang w:eastAsia="ru-RU"/>
        </w:rPr>
        <w:t>№ </w:t>
      </w:r>
      <w:r w:rsidR="0077739F">
        <w:rPr>
          <w:rFonts w:ascii="Times New Roman" w:eastAsia="Times New Roman" w:hAnsi="Times New Roman"/>
          <w:sz w:val="24"/>
          <w:szCs w:val="20"/>
          <w:lang w:eastAsia="ru-RU"/>
        </w:rPr>
        <w:t>10179</w:t>
      </w:r>
      <w:r w:rsidR="001E7693">
        <w:rPr>
          <w:rFonts w:ascii="Times New Roman" w:eastAsia="Times New Roman" w:hAnsi="Times New Roman"/>
          <w:sz w:val="24"/>
          <w:szCs w:val="20"/>
          <w:lang w:eastAsia="ru-RU"/>
        </w:rPr>
        <w:t>/</w:t>
      </w:r>
      <w:proofErr w:type="gramStart"/>
      <w:r w:rsidR="001E7693">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0CDCD872" w:rsidR="0051141D" w:rsidRPr="00285A94" w:rsidRDefault="0051141D" w:rsidP="00C40676">
      <w:pPr>
        <w:pStyle w:val="a8"/>
        <w:rPr>
          <w:b/>
        </w:rPr>
      </w:pPr>
      <w:r w:rsidRPr="00397524">
        <w:t xml:space="preserve">Проект </w:t>
      </w:r>
      <w:r w:rsidRPr="001E7693">
        <w:t xml:space="preserve">договора является неотъемлемой частью </w:t>
      </w:r>
      <w:r w:rsidR="00CF091E" w:rsidRPr="001E7693">
        <w:t>Документации</w:t>
      </w:r>
      <w:r w:rsidRPr="001E7693">
        <w:t xml:space="preserve"> и размещен в файле </w:t>
      </w:r>
      <w:r w:rsidR="002201EC">
        <w:rPr>
          <w:lang w:val="en-US"/>
        </w:rPr>
        <w:t>Z</w:t>
      </w:r>
      <w:r w:rsidR="00FB442E" w:rsidRPr="001E7693">
        <w:rPr>
          <w:lang w:val="en-US"/>
        </w:rPr>
        <w:t>D</w:t>
      </w:r>
      <w:r w:rsidR="00FB442E" w:rsidRPr="001E7693">
        <w:t>_</w:t>
      </w:r>
      <w:r w:rsidR="0077739F">
        <w:t>10179</w:t>
      </w:r>
      <w:r w:rsidR="001E7693" w:rsidRPr="001E7693">
        <w:t xml:space="preserve">П </w:t>
      </w:r>
      <w:r w:rsidR="00FB442E" w:rsidRPr="001E7693">
        <w:t>_</w:t>
      </w:r>
      <w:r w:rsidR="00FB442E" w:rsidRPr="001E7693">
        <w:rPr>
          <w:lang w:val="en-US"/>
        </w:rPr>
        <w:t>DOGOVOR</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49" w:name="_Toc395169965"/>
      <w:bookmarkStart w:id="350" w:name="_Toc430335291"/>
      <w:r w:rsidRPr="00397524">
        <w:rPr>
          <w:b w:val="0"/>
          <w:sz w:val="24"/>
        </w:rPr>
        <w:lastRenderedPageBreak/>
        <w:t>Приложение 2</w:t>
      </w:r>
      <w:bookmarkEnd w:id="349"/>
      <w:bookmarkEnd w:id="350"/>
      <w:r w:rsidRPr="00397524">
        <w:rPr>
          <w:b w:val="0"/>
          <w:sz w:val="24"/>
        </w:rPr>
        <w:t xml:space="preserve"> </w:t>
      </w:r>
    </w:p>
    <w:p w14:paraId="4307A87D" w14:textId="55C2A890"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r>
      <w:r w:rsidR="00FB442E" w:rsidRPr="001E7693">
        <w:rPr>
          <w:rFonts w:ascii="Times New Roman" w:eastAsia="Times New Roman" w:hAnsi="Times New Roman"/>
          <w:sz w:val="24"/>
          <w:szCs w:val="20"/>
          <w:lang w:eastAsia="ru-RU"/>
        </w:rPr>
        <w:t>№ </w:t>
      </w:r>
      <w:r w:rsidR="0077739F">
        <w:rPr>
          <w:rFonts w:ascii="Times New Roman" w:eastAsia="Times New Roman" w:hAnsi="Times New Roman"/>
          <w:sz w:val="24"/>
          <w:szCs w:val="20"/>
          <w:lang w:eastAsia="ru-RU"/>
        </w:rPr>
        <w:t>10179</w:t>
      </w:r>
      <w:r w:rsidR="001E7693">
        <w:rPr>
          <w:rFonts w:ascii="Times New Roman" w:eastAsia="Times New Roman" w:hAnsi="Times New Roman"/>
          <w:sz w:val="24"/>
          <w:szCs w:val="20"/>
          <w:lang w:eastAsia="ru-RU"/>
        </w:rPr>
        <w:t>/</w:t>
      </w:r>
      <w:proofErr w:type="gramStart"/>
      <w:r w:rsidR="001E7693">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3C33D16A" w14:textId="32316A86" w:rsidR="0051141D" w:rsidRDefault="0051141D" w:rsidP="00C40676">
      <w:pPr>
        <w:pStyle w:val="a8"/>
        <w:rPr>
          <w:ins w:id="351" w:author="Лазарева Юлия Вячеславовна" w:date="2016-12-30T10:24:00Z"/>
        </w:rPr>
      </w:pPr>
      <w:r w:rsidRPr="001E7693">
        <w:t xml:space="preserve">Техническая часть является неотъемлемой частью </w:t>
      </w:r>
      <w:r w:rsidR="00CF091E" w:rsidRPr="001E7693">
        <w:t>Документации</w:t>
      </w:r>
      <w:r w:rsidR="00C40676" w:rsidRPr="001E7693">
        <w:t xml:space="preserve"> и размещена в </w:t>
      </w:r>
      <w:r w:rsidRPr="001E7693">
        <w:t>файле</w:t>
      </w:r>
      <w:r w:rsidR="00DA69F9" w:rsidRPr="001E7693">
        <w:t xml:space="preserve"> </w:t>
      </w:r>
      <w:r w:rsidR="002201EC">
        <w:rPr>
          <w:lang w:val="en-US"/>
        </w:rPr>
        <w:t>Z</w:t>
      </w:r>
      <w:r w:rsidR="00C56BDE" w:rsidRPr="001E7693">
        <w:rPr>
          <w:lang w:val="en-US"/>
        </w:rPr>
        <w:t>D</w:t>
      </w:r>
      <w:r w:rsidR="00C56BDE" w:rsidRPr="001E7693">
        <w:t>_</w:t>
      </w:r>
      <w:r w:rsidR="00C97697">
        <w:t>10179</w:t>
      </w:r>
      <w:r w:rsidR="001E7693" w:rsidRPr="001E7693">
        <w:t xml:space="preserve">П </w:t>
      </w:r>
      <w:r w:rsidR="00C56BDE" w:rsidRPr="001E7693">
        <w:t>_</w:t>
      </w:r>
      <w:proofErr w:type="spellStart"/>
      <w:r w:rsidR="00C56BDE" w:rsidRPr="001E7693">
        <w:rPr>
          <w:lang w:val="en-US"/>
        </w:rPr>
        <w:t>tz</w:t>
      </w:r>
      <w:proofErr w:type="spellEnd"/>
      <w:r w:rsidR="00C56BDE" w:rsidRPr="001E7693">
        <w:t>.</w:t>
      </w:r>
      <w:r w:rsidR="00C56BDE" w:rsidRPr="001E7693">
        <w:rPr>
          <w:lang w:val="en-US"/>
        </w:rPr>
        <w:t>doc</w:t>
      </w:r>
      <w:r w:rsidR="001E7693">
        <w:t>.</w:t>
      </w:r>
    </w:p>
    <w:p w14:paraId="18F149EE" w14:textId="132D62B4" w:rsidR="002201EC" w:rsidRDefault="002201EC" w:rsidP="00C40676">
      <w:pPr>
        <w:pStyle w:val="a8"/>
      </w:pPr>
      <w:r>
        <w:t xml:space="preserve">Адресный перечень является неотъемлемой частью Документации и размещен в файле </w:t>
      </w:r>
      <w:r>
        <w:rPr>
          <w:lang w:val="en-US"/>
        </w:rPr>
        <w:t>Z</w:t>
      </w:r>
      <w:r w:rsidRPr="001E7693">
        <w:rPr>
          <w:lang w:val="en-US"/>
        </w:rPr>
        <w:t>D</w:t>
      </w:r>
      <w:r w:rsidRPr="001E7693">
        <w:t>_</w:t>
      </w:r>
      <w:r>
        <w:t>10179</w:t>
      </w:r>
      <w:r w:rsidRPr="001E7693">
        <w:t>П _</w:t>
      </w:r>
      <w:proofErr w:type="spellStart"/>
      <w:r>
        <w:rPr>
          <w:lang w:val="en-US"/>
        </w:rPr>
        <w:t>adres</w:t>
      </w:r>
      <w:proofErr w:type="spellEnd"/>
      <w:r w:rsidRPr="001E7693">
        <w:t>.</w:t>
      </w:r>
      <w:r w:rsidRPr="001E7693">
        <w:rPr>
          <w:lang w:val="en-US"/>
        </w:rPr>
        <w:t>doc</w:t>
      </w:r>
    </w:p>
    <w:p w14:paraId="2AF59DA9"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30335292"/>
      <w:r w:rsidRPr="00397524">
        <w:rPr>
          <w:b w:val="0"/>
          <w:sz w:val="24"/>
        </w:rPr>
        <w:lastRenderedPageBreak/>
        <w:t>Приложение 3</w:t>
      </w:r>
      <w:bookmarkEnd w:id="352"/>
      <w:bookmarkEnd w:id="353"/>
      <w:r w:rsidRPr="00397524">
        <w:rPr>
          <w:b w:val="0"/>
          <w:sz w:val="24"/>
        </w:rPr>
        <w:t xml:space="preserve"> </w:t>
      </w:r>
    </w:p>
    <w:p w14:paraId="2BAE212E" w14:textId="22A16ED6"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1E7693">
        <w:rPr>
          <w:rFonts w:ascii="Times New Roman" w:eastAsia="Times New Roman" w:hAnsi="Times New Roman"/>
          <w:sz w:val="24"/>
          <w:szCs w:val="20"/>
          <w:lang w:eastAsia="ru-RU"/>
        </w:rPr>
        <w:t>Документации</w:t>
      </w:r>
      <w:r w:rsidRPr="001E7693">
        <w:rPr>
          <w:rFonts w:ascii="Times New Roman" w:eastAsia="Times New Roman" w:hAnsi="Times New Roman"/>
          <w:sz w:val="24"/>
          <w:szCs w:val="20"/>
          <w:lang w:eastAsia="ru-RU"/>
        </w:rPr>
        <w:br/>
        <w:t xml:space="preserve">№ </w:t>
      </w:r>
      <w:bookmarkEnd w:id="354"/>
      <w:bookmarkEnd w:id="355"/>
      <w:bookmarkEnd w:id="356"/>
      <w:bookmarkEnd w:id="357"/>
      <w:bookmarkEnd w:id="358"/>
      <w:r w:rsidR="001E7693">
        <w:rPr>
          <w:rFonts w:ascii="Times New Roman" w:eastAsia="Times New Roman" w:hAnsi="Times New Roman"/>
          <w:sz w:val="24"/>
          <w:szCs w:val="20"/>
          <w:lang w:eastAsia="ru-RU"/>
        </w:rPr>
        <w:t>10</w:t>
      </w:r>
      <w:r w:rsidR="00C97697">
        <w:rPr>
          <w:rFonts w:ascii="Times New Roman" w:eastAsia="Times New Roman" w:hAnsi="Times New Roman"/>
          <w:sz w:val="24"/>
          <w:szCs w:val="20"/>
          <w:lang w:eastAsia="ru-RU"/>
        </w:rPr>
        <w:t>179</w:t>
      </w:r>
      <w:r w:rsidR="001E7693">
        <w:rPr>
          <w:rFonts w:ascii="Times New Roman" w:eastAsia="Times New Roman" w:hAnsi="Times New Roman"/>
          <w:sz w:val="24"/>
          <w:szCs w:val="20"/>
          <w:lang w:eastAsia="ru-RU"/>
        </w:rPr>
        <w:t>/</w:t>
      </w:r>
      <w:proofErr w:type="gramStart"/>
      <w:r w:rsidR="001E7693">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205452FF" w14:textId="08EAD208" w:rsidR="004A6F10" w:rsidRPr="00784E45" w:rsidRDefault="004A6F10" w:rsidP="004A6F10">
      <w:pPr>
        <w:pStyle w:val="a8"/>
      </w:pPr>
      <w:r w:rsidRPr="00397524">
        <w:t xml:space="preserve">Методика и </w:t>
      </w:r>
      <w:proofErr w:type="gramStart"/>
      <w:r w:rsidRPr="00397524">
        <w:t>критерии оценки</w:t>
      </w:r>
      <w:proofErr w:type="gramEnd"/>
      <w:r w:rsidRPr="00397524">
        <w:t xml:space="preserve"> заявок на участие </w:t>
      </w:r>
      <w:r w:rsidR="00CF091E" w:rsidRPr="00397524">
        <w:t xml:space="preserve">в </w:t>
      </w:r>
      <w:r w:rsidR="003E45CF" w:rsidRPr="00397524">
        <w:t>Запросе предложений</w:t>
      </w:r>
      <w:r w:rsidRPr="00397524">
        <w:t xml:space="preserve"> является </w:t>
      </w:r>
      <w:r w:rsidRPr="001E7693">
        <w:t xml:space="preserve">неотъемлемой частью </w:t>
      </w:r>
      <w:r w:rsidR="00CF091E" w:rsidRPr="001E7693">
        <w:t>Документации</w:t>
      </w:r>
      <w:r w:rsidRPr="001E7693">
        <w:t xml:space="preserve"> и размещена в </w:t>
      </w:r>
      <w:r w:rsidR="003C0EFE" w:rsidRPr="001E7693">
        <w:t xml:space="preserve">файле                                   </w:t>
      </w:r>
      <w:r w:rsidR="002201EC">
        <w:rPr>
          <w:lang w:val="en-US"/>
        </w:rPr>
        <w:t>Z</w:t>
      </w:r>
      <w:r w:rsidRPr="001E7693">
        <w:t>D_</w:t>
      </w:r>
      <w:r w:rsidR="00C97697">
        <w:t>10179</w:t>
      </w:r>
      <w:r w:rsidR="001E7693" w:rsidRPr="001E7693">
        <w:t xml:space="preserve">П </w:t>
      </w:r>
      <w:r w:rsidRPr="001E7693">
        <w:t>_</w:t>
      </w:r>
      <w:r w:rsidRPr="001E7693">
        <w:rPr>
          <w:lang w:val="en-US"/>
        </w:rPr>
        <w:t>met</w:t>
      </w:r>
      <w:r w:rsidRPr="001E7693">
        <w:t>.</w:t>
      </w:r>
      <w:proofErr w:type="spellStart"/>
      <w:r w:rsidRPr="001E7693">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6AEE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1E960" w14:textId="77777777" w:rsidR="001B4B67" w:rsidRDefault="001B4B67">
      <w:r>
        <w:separator/>
      </w:r>
    </w:p>
  </w:endnote>
  <w:endnote w:type="continuationSeparator" w:id="0">
    <w:p w14:paraId="6075FD67" w14:textId="77777777" w:rsidR="001B4B67" w:rsidRDefault="001B4B67">
      <w:r>
        <w:continuationSeparator/>
      </w:r>
    </w:p>
  </w:endnote>
  <w:endnote w:type="continuationNotice" w:id="1">
    <w:p w14:paraId="42CAFDB5" w14:textId="77777777" w:rsidR="001B4B67" w:rsidRDefault="001B4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7739F" w:rsidRPr="009D79BC" w14:paraId="235B927F" w14:textId="77777777" w:rsidTr="009D79BC">
      <w:tc>
        <w:tcPr>
          <w:tcW w:w="5068" w:type="dxa"/>
        </w:tcPr>
        <w:p w14:paraId="01E0B4FC" w14:textId="77777777" w:rsidR="0077739F" w:rsidRPr="006F3B13" w:rsidRDefault="0077739F"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77739F" w:rsidRPr="00167F68" w:rsidRDefault="0077739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D7034">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D7034">
            <w:rPr>
              <w:b/>
              <w:noProof/>
              <w:spacing w:val="-14"/>
              <w:sz w:val="22"/>
              <w:szCs w:val="22"/>
            </w:rPr>
            <w:t>70</w:t>
          </w:r>
          <w:r w:rsidRPr="006F3B13">
            <w:rPr>
              <w:b/>
              <w:spacing w:val="-14"/>
              <w:sz w:val="22"/>
              <w:szCs w:val="22"/>
            </w:rPr>
            <w:fldChar w:fldCharType="end"/>
          </w:r>
        </w:p>
      </w:tc>
    </w:tr>
  </w:tbl>
  <w:p w14:paraId="0B0FCF6E" w14:textId="77777777" w:rsidR="0077739F" w:rsidRPr="00167F68" w:rsidRDefault="0077739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77739F" w:rsidRDefault="0077739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77739F" w:rsidRDefault="0077739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77739F" w:rsidRDefault="0077739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56DD8" w14:textId="77777777" w:rsidR="001B4B67" w:rsidRDefault="001B4B67">
      <w:r>
        <w:separator/>
      </w:r>
    </w:p>
  </w:footnote>
  <w:footnote w:type="continuationSeparator" w:id="0">
    <w:p w14:paraId="20373E69" w14:textId="77777777" w:rsidR="001B4B67" w:rsidRDefault="001B4B67">
      <w:r>
        <w:continuationSeparator/>
      </w:r>
    </w:p>
  </w:footnote>
  <w:footnote w:type="continuationNotice" w:id="1">
    <w:p w14:paraId="05043053" w14:textId="77777777" w:rsidR="001B4B67" w:rsidRDefault="001B4B67"/>
  </w:footnote>
  <w:footnote w:id="2">
    <w:p w14:paraId="567CD4F2" w14:textId="77777777" w:rsidR="0077739F" w:rsidRDefault="0077739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77739F" w:rsidRPr="00F32259" w:rsidRDefault="0077739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77739F" w:rsidRPr="00F32259" w:rsidRDefault="0077739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77739F" w:rsidRPr="00F32259" w:rsidRDefault="007773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77739F" w:rsidRDefault="007773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77739F" w:rsidRPr="00F32259" w:rsidRDefault="007773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77739F" w:rsidRPr="00F32259" w:rsidRDefault="007773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77739F" w:rsidRPr="00F32259" w:rsidRDefault="0077739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77739F" w:rsidRPr="00F32259" w:rsidRDefault="0077739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77739F" w:rsidRDefault="0077739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77739F" w:rsidRPr="00372FF8" w:rsidRDefault="007773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77739F" w:rsidRPr="00F32259" w:rsidRDefault="007773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77739F" w:rsidRDefault="0077739F" w:rsidP="009F3485">
      <w:pPr>
        <w:pStyle w:val="Style1"/>
        <w:widowControl/>
        <w:spacing w:line="240" w:lineRule="auto"/>
        <w:ind w:firstLine="696"/>
      </w:pPr>
    </w:p>
  </w:footnote>
  <w:footnote w:id="4">
    <w:p w14:paraId="2589D351" w14:textId="665694DC" w:rsidR="0077739F" w:rsidRPr="009E60BF" w:rsidRDefault="0077739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77739F" w:rsidRDefault="0077739F">
      <w:pPr>
        <w:pStyle w:val="a6"/>
      </w:pPr>
    </w:p>
  </w:footnote>
  <w:footnote w:id="5">
    <w:p w14:paraId="4A589431" w14:textId="77777777" w:rsidR="0077739F" w:rsidRDefault="0077739F" w:rsidP="005F0441">
      <w:pPr>
        <w:pStyle w:val="a6"/>
      </w:pPr>
      <w:r>
        <w:rPr>
          <w:rStyle w:val="a7"/>
        </w:rPr>
        <w:footnoteRef/>
      </w:r>
      <w:r>
        <w:t xml:space="preserve"> Сведения представляются за последние 3 (три) года.</w:t>
      </w:r>
    </w:p>
  </w:footnote>
  <w:footnote w:id="6">
    <w:p w14:paraId="433A0287" w14:textId="77777777" w:rsidR="0077739F" w:rsidRPr="00DB6B96" w:rsidRDefault="0077739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77739F" w:rsidRDefault="0077739F" w:rsidP="008E4EDE">
      <w:pPr>
        <w:pStyle w:val="a1"/>
        <w:numPr>
          <w:ilvl w:val="0"/>
          <w:numId w:val="0"/>
        </w:numPr>
        <w:ind w:left="142"/>
        <w:rPr>
          <w:sz w:val="16"/>
          <w:szCs w:val="16"/>
        </w:rPr>
      </w:pPr>
    </w:p>
    <w:p w14:paraId="795BA3D5" w14:textId="77777777" w:rsidR="0077739F" w:rsidRPr="008E4EDE" w:rsidRDefault="0077739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77739F" w:rsidRPr="008E4EDE" w:rsidRDefault="0077739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77739F" w:rsidRPr="00DB6B96" w:rsidRDefault="0077739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77739F" w:rsidRPr="0039341F" w:rsidRDefault="0077739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77739F" w:rsidRPr="00AF3E94" w:rsidRDefault="0077739F" w:rsidP="009F3485">
      <w:pPr>
        <w:pStyle w:val="a8"/>
        <w:ind w:left="240" w:hanging="240"/>
      </w:pPr>
    </w:p>
  </w:footnote>
  <w:footnote w:id="8">
    <w:p w14:paraId="45071EA2" w14:textId="77777777" w:rsidR="0077739F" w:rsidRDefault="0077739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77739F" w:rsidRDefault="0077739F">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77739F" w:rsidRDefault="0077739F" w:rsidP="009C0D97">
      <w:pPr>
        <w:pStyle w:val="a6"/>
      </w:pPr>
      <w:r>
        <w:rPr>
          <w:rStyle w:val="a7"/>
        </w:rPr>
        <w:footnoteRef/>
      </w:r>
      <w:r>
        <w:t xml:space="preserve"> </w:t>
      </w:r>
      <w:r w:rsidRPr="000D1FBA">
        <w:t>Согласовывается с Заказчиком</w:t>
      </w:r>
    </w:p>
  </w:footnote>
  <w:footnote w:id="11">
    <w:p w14:paraId="5F738428" w14:textId="77777777" w:rsidR="0077739F" w:rsidRDefault="0077739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7756E39E" w:rsidR="0077739F" w:rsidRDefault="0077739F" w:rsidP="007173E2">
    <w:pPr>
      <w:pStyle w:val="ac"/>
    </w:pPr>
    <w:r>
      <w:t xml:space="preserve">Документация о запросе </w:t>
    </w:r>
    <w:r w:rsidRPr="00D95093">
      <w:t xml:space="preserve">предложений                                            </w:t>
    </w:r>
    <w:r>
      <w:t xml:space="preserve">                         № 10179/</w:t>
    </w:r>
    <w:proofErr w:type="gramStart"/>
    <w:r>
      <w:t>П</w:t>
    </w:r>
    <w:proofErr w:type="gramEnd"/>
  </w:p>
  <w:p w14:paraId="47BCC3C8" w14:textId="77777777" w:rsidR="0077739F" w:rsidRDefault="0077739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77739F" w:rsidRDefault="0077739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77739F" w:rsidRDefault="0077739F"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77739F" w:rsidRPr="00CF5E92" w:rsidRDefault="0077739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77739F" w:rsidRDefault="0077739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77739F" w:rsidRDefault="007773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1A4"/>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2F7E"/>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72B"/>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674"/>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B67"/>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693"/>
    <w:rsid w:val="001E7BF6"/>
    <w:rsid w:val="001E7D1F"/>
    <w:rsid w:val="001E7F8B"/>
    <w:rsid w:val="001F0D57"/>
    <w:rsid w:val="001F10B2"/>
    <w:rsid w:val="001F1182"/>
    <w:rsid w:val="001F141B"/>
    <w:rsid w:val="001F15C1"/>
    <w:rsid w:val="001F1C63"/>
    <w:rsid w:val="001F2394"/>
    <w:rsid w:val="001F31B7"/>
    <w:rsid w:val="001F380F"/>
    <w:rsid w:val="001F4733"/>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01EC"/>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667F"/>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A94"/>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0D5"/>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750"/>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0F"/>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6E"/>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39F"/>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FE"/>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58C9"/>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8766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424"/>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3A6"/>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0A4"/>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034"/>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697"/>
    <w:rsid w:val="00C977F4"/>
    <w:rsid w:val="00C97C6D"/>
    <w:rsid w:val="00C97EA1"/>
    <w:rsid w:val="00C97FDD"/>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8E7"/>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5093"/>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71EE"/>
    <w:rsid w:val="00E30150"/>
    <w:rsid w:val="00E30605"/>
    <w:rsid w:val="00E311AC"/>
    <w:rsid w:val="00E31B1C"/>
    <w:rsid w:val="00E31D7D"/>
    <w:rsid w:val="00E32CC2"/>
    <w:rsid w:val="00E33B44"/>
    <w:rsid w:val="00E34240"/>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0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90F"/>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B09"/>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0C8"/>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895703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50"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8CA30-904B-44B8-87F1-B9E44E60C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70</Pages>
  <Words>18112</Words>
  <Characters>138623</Characters>
  <Application>Microsoft Office Word</Application>
  <DocSecurity>0</DocSecurity>
  <Lines>1155</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156423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126</cp:revision>
  <cp:lastPrinted>2016-05-31T10:45:00Z</cp:lastPrinted>
  <dcterms:created xsi:type="dcterms:W3CDTF">2016-07-05T05:43:00Z</dcterms:created>
  <dcterms:modified xsi:type="dcterms:W3CDTF">2017-01-12T13:14:00Z</dcterms:modified>
</cp:coreProperties>
</file>